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964" w:rsidRDefault="00A05964" w:rsidP="00A05964">
      <w:pPr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A05964" w:rsidRDefault="00A05964" w:rsidP="00A05964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</w:t>
      </w:r>
    </w:p>
    <w:p w:rsidR="00A05964" w:rsidRDefault="00A05964" w:rsidP="00A05964">
      <w:pPr>
        <w:jc w:val="center"/>
        <w:rPr>
          <w:sz w:val="20"/>
          <w:szCs w:val="20"/>
        </w:rPr>
      </w:pPr>
    </w:p>
    <w:p w:rsidR="00A05964" w:rsidRDefault="00A05964" w:rsidP="00A05964">
      <w:pPr>
        <w:jc w:val="center"/>
        <w:rPr>
          <w:b/>
          <w:sz w:val="20"/>
          <w:szCs w:val="20"/>
        </w:rPr>
      </w:pPr>
    </w:p>
    <w:p w:rsidR="00A05964" w:rsidRDefault="00A05964" w:rsidP="00A05964">
      <w:pPr>
        <w:jc w:val="center"/>
        <w:rPr>
          <w:b/>
          <w:sz w:val="20"/>
          <w:szCs w:val="20"/>
        </w:rPr>
      </w:pPr>
    </w:p>
    <w:p w:rsidR="00A05964" w:rsidRDefault="00A05964" w:rsidP="00A05964">
      <w:pPr>
        <w:jc w:val="center"/>
        <w:rPr>
          <w:b/>
          <w:sz w:val="20"/>
          <w:szCs w:val="20"/>
        </w:rPr>
      </w:pPr>
    </w:p>
    <w:p w:rsidR="00A05964" w:rsidRDefault="00A05964" w:rsidP="00A05964">
      <w:pPr>
        <w:jc w:val="center"/>
        <w:rPr>
          <w:b/>
          <w:sz w:val="20"/>
          <w:szCs w:val="20"/>
        </w:rPr>
      </w:pPr>
    </w:p>
    <w:p w:rsidR="00A05964" w:rsidRDefault="00A05964" w:rsidP="00A05964">
      <w:pPr>
        <w:ind w:right="6802"/>
        <w:jc w:val="center"/>
        <w:rPr>
          <w:sz w:val="20"/>
          <w:szCs w:val="20"/>
        </w:rPr>
      </w:pPr>
      <w:r>
        <w:rPr>
          <w:sz w:val="20"/>
          <w:szCs w:val="20"/>
        </w:rPr>
        <w:t>Európska únia</w:t>
      </w:r>
    </w:p>
    <w:p w:rsidR="00A05964" w:rsidRDefault="00A05964" w:rsidP="00A05964">
      <w:pPr>
        <w:ind w:right="6802"/>
        <w:jc w:val="center"/>
        <w:rPr>
          <w:sz w:val="20"/>
          <w:szCs w:val="20"/>
        </w:rPr>
      </w:pPr>
      <w:r>
        <w:rPr>
          <w:sz w:val="20"/>
          <w:szCs w:val="20"/>
        </w:rPr>
        <w:t>Európsky fond regionálneho</w:t>
      </w:r>
    </w:p>
    <w:p w:rsidR="00A05964" w:rsidRDefault="00A05964" w:rsidP="00A05964">
      <w:pPr>
        <w:ind w:right="6802"/>
        <w:jc w:val="center"/>
        <w:rPr>
          <w:sz w:val="20"/>
          <w:szCs w:val="20"/>
        </w:rPr>
      </w:pPr>
      <w:r>
        <w:rPr>
          <w:sz w:val="20"/>
          <w:szCs w:val="20"/>
        </w:rPr>
        <w:t>rozvoja</w:t>
      </w:r>
    </w:p>
    <w:p w:rsidR="00A05964" w:rsidRDefault="00A05964" w:rsidP="00A05964">
      <w:pPr>
        <w:rPr>
          <w:noProof/>
          <w:sz w:val="6"/>
          <w:szCs w:val="20"/>
        </w:rPr>
      </w:pPr>
    </w:p>
    <w:p w:rsidR="0067228C" w:rsidRPr="006479DF" w:rsidRDefault="0067228C" w:rsidP="0067228C">
      <w:pPr>
        <w:jc w:val="center"/>
        <w:rPr>
          <w:b/>
          <w:sz w:val="20"/>
          <w:szCs w:val="20"/>
        </w:rPr>
      </w:pPr>
    </w:p>
    <w:p w:rsidR="0067228C" w:rsidRDefault="0067228C" w:rsidP="0067228C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 xml:space="preserve">Usmernenie </w:t>
      </w:r>
      <w:r w:rsidRPr="009836CF">
        <w:rPr>
          <w:b/>
          <w:sz w:val="40"/>
          <w:szCs w:val="20"/>
        </w:rPr>
        <w:t xml:space="preserve">CKO č. </w:t>
      </w:r>
      <w:r w:rsidR="007D3473">
        <w:rPr>
          <w:b/>
          <w:sz w:val="40"/>
          <w:szCs w:val="20"/>
        </w:rPr>
        <w:t>2</w:t>
      </w:r>
    </w:p>
    <w:p w:rsidR="0067228C" w:rsidRPr="00C6439D" w:rsidRDefault="0067228C" w:rsidP="0067228C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12E5BC2339B84C729329F6248315CFCB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del w:id="0" w:author="Autor">
            <w:r w:rsidR="0037510E" w:rsidDel="002B15BC">
              <w:rPr>
                <w:b/>
                <w:sz w:val="32"/>
                <w:szCs w:val="32"/>
              </w:rPr>
              <w:delText>3</w:delText>
            </w:r>
          </w:del>
          <w:ins w:id="1" w:author="Autor">
            <w:r w:rsidR="002B15BC">
              <w:rPr>
                <w:b/>
                <w:sz w:val="32"/>
                <w:szCs w:val="32"/>
              </w:rPr>
              <w:t>4</w:t>
            </w:r>
          </w:ins>
        </w:sdtContent>
      </w:sdt>
    </w:p>
    <w:p w:rsidR="0067228C" w:rsidRPr="006479DF" w:rsidRDefault="0067228C" w:rsidP="0067228C">
      <w:pPr>
        <w:jc w:val="center"/>
        <w:rPr>
          <w:b/>
          <w:sz w:val="20"/>
          <w:szCs w:val="20"/>
        </w:rPr>
      </w:pPr>
    </w:p>
    <w:p w:rsidR="0067228C" w:rsidRPr="009836CF" w:rsidRDefault="0067228C" w:rsidP="0067228C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C2D69B" w:themeFill="accent3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67228C" w:rsidRPr="009836CF" w:rsidTr="007519AF">
        <w:tc>
          <w:tcPr>
            <w:tcW w:w="2268" w:type="dxa"/>
            <w:shd w:val="clear" w:color="auto" w:fill="C2D69B" w:themeFill="accent3" w:themeFillTint="99"/>
          </w:tcPr>
          <w:p w:rsidR="007C5CDB" w:rsidRDefault="007C5CDB" w:rsidP="00D272A5">
            <w:pPr>
              <w:rPr>
                <w:b/>
                <w:sz w:val="26"/>
                <w:szCs w:val="26"/>
              </w:rPr>
            </w:pPr>
          </w:p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</w:p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7C5CDB" w:rsidRDefault="007C5CDB" w:rsidP="00D272A5">
            <w:pPr>
              <w:jc w:val="both"/>
              <w:rPr>
                <w:szCs w:val="20"/>
              </w:rPr>
            </w:pPr>
          </w:p>
          <w:p w:rsidR="0067228C" w:rsidRPr="009836CF" w:rsidRDefault="007D3473" w:rsidP="00D272A5">
            <w:pPr>
              <w:jc w:val="both"/>
              <w:rPr>
                <w:szCs w:val="20"/>
              </w:rPr>
            </w:pPr>
            <w:r w:rsidRPr="00DA0228">
              <w:rPr>
                <w:szCs w:val="20"/>
              </w:rPr>
              <w:t>Záväzné podmienky používania verejnej časti ITMS2014+</w:t>
            </w:r>
          </w:p>
        </w:tc>
      </w:tr>
      <w:tr w:rsidR="0067228C" w:rsidRPr="009836CF" w:rsidTr="007519AF">
        <w:tc>
          <w:tcPr>
            <w:tcW w:w="2268" w:type="dxa"/>
            <w:shd w:val="clear" w:color="auto" w:fill="C2D69B" w:themeFill="accent3" w:themeFillTint="99"/>
          </w:tcPr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</w:p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</w:p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Default="0067228C" w:rsidP="00D272A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:rsidR="0067228C" w:rsidRDefault="0067228C" w:rsidP="00D272A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  <w:p w:rsidR="001031EF" w:rsidRDefault="001031EF" w:rsidP="00D272A5">
            <w:pPr>
              <w:jc w:val="both"/>
              <w:rPr>
                <w:szCs w:val="20"/>
              </w:rPr>
            </w:pPr>
            <w:proofErr w:type="spellStart"/>
            <w:r>
              <w:rPr>
                <w:szCs w:val="20"/>
              </w:rPr>
              <w:t>DataCentrum</w:t>
            </w:r>
            <w:proofErr w:type="spellEnd"/>
          </w:p>
          <w:p w:rsidR="0067228C" w:rsidRPr="009836CF" w:rsidRDefault="0067228C" w:rsidP="00D272A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  </w:t>
            </w:r>
          </w:p>
        </w:tc>
      </w:tr>
      <w:tr w:rsidR="0067228C" w:rsidRPr="009836CF" w:rsidTr="007519AF">
        <w:tc>
          <w:tcPr>
            <w:tcW w:w="2268" w:type="dxa"/>
            <w:shd w:val="clear" w:color="auto" w:fill="C2D69B" w:themeFill="accent3" w:themeFillTint="99"/>
          </w:tcPr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</w:p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</w:p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B91F3C" w:rsidRDefault="0067228C" w:rsidP="00D272A5">
            <w:pPr>
              <w:jc w:val="both"/>
              <w:rPr>
                <w:szCs w:val="20"/>
              </w:rPr>
            </w:pPr>
            <w:r w:rsidRPr="00B91F3C">
              <w:rPr>
                <w:szCs w:val="20"/>
              </w:rPr>
              <w:t>Certifikačný orgán</w:t>
            </w:r>
          </w:p>
          <w:p w:rsidR="0067228C" w:rsidRPr="00B91F3C" w:rsidRDefault="0067228C" w:rsidP="00D272A5">
            <w:pPr>
              <w:jc w:val="both"/>
              <w:rPr>
                <w:szCs w:val="20"/>
              </w:rPr>
            </w:pPr>
            <w:r w:rsidRPr="00B91F3C">
              <w:rPr>
                <w:szCs w:val="20"/>
              </w:rPr>
              <w:t>Orgán auditu</w:t>
            </w:r>
          </w:p>
          <w:p w:rsidR="0067228C" w:rsidRDefault="0067228C" w:rsidP="00D272A5">
            <w:pPr>
              <w:jc w:val="both"/>
              <w:rPr>
                <w:szCs w:val="20"/>
              </w:rPr>
            </w:pPr>
            <w:r w:rsidRPr="00B91F3C">
              <w:rPr>
                <w:szCs w:val="20"/>
              </w:rPr>
              <w:t>Gestori horizontálnych princípov</w:t>
            </w:r>
          </w:p>
          <w:p w:rsidR="00DA5DFC" w:rsidRDefault="00DA5DFC" w:rsidP="00DA5DF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žiadatelia o prístup do verejnej časti ITMS2014+</w:t>
            </w:r>
          </w:p>
          <w:p w:rsidR="00DA5DFC" w:rsidRDefault="00DA5DFC" w:rsidP="00DA5DF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používatelia verejnej časti ITMS2014+</w:t>
            </w:r>
          </w:p>
          <w:p w:rsidR="00DA5DFC" w:rsidRPr="009836CF" w:rsidRDefault="00DA5DFC" w:rsidP="00D272A5">
            <w:pPr>
              <w:jc w:val="both"/>
              <w:rPr>
                <w:szCs w:val="20"/>
              </w:rPr>
            </w:pPr>
          </w:p>
        </w:tc>
      </w:tr>
      <w:tr w:rsidR="0067228C" w:rsidRPr="009836CF" w:rsidTr="007519AF">
        <w:tc>
          <w:tcPr>
            <w:tcW w:w="2268" w:type="dxa"/>
            <w:shd w:val="clear" w:color="auto" w:fill="C2D69B" w:themeFill="accent3" w:themeFillTint="99"/>
          </w:tcPr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:rsidR="0067228C" w:rsidRPr="003B0DFE" w:rsidRDefault="0067228C" w:rsidP="00D272A5">
            <w:pPr>
              <w:rPr>
                <w:b/>
                <w:sz w:val="16"/>
                <w:szCs w:val="20"/>
              </w:rPr>
            </w:pPr>
          </w:p>
          <w:p w:rsidR="0067228C" w:rsidRDefault="0067228C" w:rsidP="00D272A5">
            <w:pPr>
              <w:rPr>
                <w:b/>
                <w:sz w:val="16"/>
                <w:szCs w:val="20"/>
              </w:rPr>
            </w:pPr>
          </w:p>
          <w:p w:rsidR="0067228C" w:rsidRDefault="0067228C" w:rsidP="00D272A5">
            <w:pPr>
              <w:rPr>
                <w:b/>
                <w:sz w:val="16"/>
                <w:szCs w:val="20"/>
              </w:rPr>
            </w:pPr>
          </w:p>
          <w:p w:rsidR="0067228C" w:rsidRPr="003B0DFE" w:rsidRDefault="0067228C" w:rsidP="00D272A5">
            <w:pPr>
              <w:rPr>
                <w:b/>
                <w:sz w:val="16"/>
                <w:szCs w:val="20"/>
              </w:rPr>
            </w:pPr>
          </w:p>
          <w:p w:rsidR="007C5CDB" w:rsidRPr="0084743A" w:rsidRDefault="007C5CDB" w:rsidP="00D272A5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Default="0067228C" w:rsidP="00D272A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:rsidR="0067228C" w:rsidRDefault="0067228C" w:rsidP="00D272A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Úrad </w:t>
            </w:r>
            <w:r w:rsidR="007C5CDB">
              <w:rPr>
                <w:szCs w:val="20"/>
              </w:rPr>
              <w:t xml:space="preserve">podpredsedu </w:t>
            </w:r>
            <w:r>
              <w:rPr>
                <w:szCs w:val="20"/>
              </w:rPr>
              <w:t>vlády SR</w:t>
            </w:r>
            <w:r w:rsidR="007C5CDB">
              <w:rPr>
                <w:szCs w:val="20"/>
              </w:rPr>
              <w:t xml:space="preserve"> pre investície a informatizáciu</w:t>
            </w:r>
          </w:p>
          <w:p w:rsidR="0067228C" w:rsidRPr="009836CF" w:rsidRDefault="0067228C" w:rsidP="00D272A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v súlade s kapitolou 1.3.1.2, ods. 2, písm. b) Systému riadenia </w:t>
            </w:r>
            <w:r w:rsidRPr="003B0DFE">
              <w:rPr>
                <w:szCs w:val="20"/>
              </w:rPr>
              <w:t>európskych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štrukturálnych a</w:t>
            </w:r>
            <w:r>
              <w:rPr>
                <w:szCs w:val="20"/>
              </w:rPr>
              <w:t> </w:t>
            </w:r>
            <w:r w:rsidRPr="003B0DFE">
              <w:rPr>
                <w:szCs w:val="20"/>
              </w:rPr>
              <w:t>investičných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fondov</w:t>
            </w:r>
          </w:p>
        </w:tc>
      </w:tr>
      <w:tr w:rsidR="0067228C" w:rsidRPr="009836CF" w:rsidTr="007519AF">
        <w:tc>
          <w:tcPr>
            <w:tcW w:w="2268" w:type="dxa"/>
            <w:shd w:val="clear" w:color="auto" w:fill="C2D69B" w:themeFill="accent3" w:themeFillTint="99"/>
          </w:tcPr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:rsidR="0067228C" w:rsidRDefault="0067228C" w:rsidP="00D272A5">
            <w:pPr>
              <w:rPr>
                <w:b/>
                <w:sz w:val="16"/>
                <w:szCs w:val="16"/>
              </w:rPr>
            </w:pPr>
          </w:p>
          <w:p w:rsidR="0067228C" w:rsidRDefault="0067228C" w:rsidP="00D272A5">
            <w:pPr>
              <w:rPr>
                <w:b/>
                <w:sz w:val="16"/>
                <w:szCs w:val="16"/>
              </w:rPr>
            </w:pPr>
          </w:p>
          <w:p w:rsidR="0067228C" w:rsidRDefault="0067228C" w:rsidP="00D272A5">
            <w:pPr>
              <w:rPr>
                <w:b/>
                <w:sz w:val="16"/>
                <w:szCs w:val="16"/>
              </w:rPr>
            </w:pPr>
          </w:p>
          <w:p w:rsidR="0067228C" w:rsidRPr="003B0DFE" w:rsidRDefault="0067228C" w:rsidP="00D272A5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9836CF" w:rsidRDefault="0091690C" w:rsidP="00D272A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Metodic</w:t>
            </w:r>
            <w:r w:rsidR="0067228C">
              <w:rPr>
                <w:szCs w:val="20"/>
              </w:rPr>
              <w:t>ké usmernenie má záväzný charakter pri postupe a využívaní ITMS2014+</w:t>
            </w:r>
          </w:p>
        </w:tc>
      </w:tr>
      <w:tr w:rsidR="0067228C" w:rsidRPr="009836CF" w:rsidTr="007519AF">
        <w:tc>
          <w:tcPr>
            <w:tcW w:w="2268" w:type="dxa"/>
            <w:shd w:val="clear" w:color="auto" w:fill="C2D69B" w:themeFill="accent3" w:themeFillTint="99"/>
          </w:tcPr>
          <w:p w:rsidR="0067228C" w:rsidRPr="003C2544" w:rsidRDefault="0067228C" w:rsidP="00D272A5">
            <w:pPr>
              <w:rPr>
                <w:b/>
                <w:sz w:val="26"/>
                <w:szCs w:val="26"/>
              </w:rPr>
            </w:pPr>
            <w:r w:rsidRPr="003C2544">
              <w:rPr>
                <w:b/>
                <w:sz w:val="26"/>
                <w:szCs w:val="26"/>
              </w:rPr>
              <w:t>Počet príloh:</w:t>
            </w:r>
          </w:p>
          <w:p w:rsidR="0067228C" w:rsidRDefault="0067228C" w:rsidP="00D272A5">
            <w:pPr>
              <w:rPr>
                <w:b/>
              </w:rPr>
            </w:pPr>
          </w:p>
          <w:p w:rsidR="0067228C" w:rsidRPr="003C2544" w:rsidRDefault="0067228C" w:rsidP="00D272A5">
            <w:pPr>
              <w:rPr>
                <w:b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3C2544" w:rsidRDefault="00B47930" w:rsidP="00D272A5">
            <w:pPr>
              <w:jc w:val="both"/>
              <w:rPr>
                <w:rStyle w:val="Textzstupnhosymbolu"/>
                <w:rFonts w:eastAsiaTheme="minorHAnsi"/>
              </w:rPr>
            </w:pPr>
            <w:sdt>
              <w:sdtPr>
                <w:alias w:val="Poradové číslo vzoru"/>
                <w:tag w:val="Poradové číslo vzoru"/>
                <w:id w:val="321319884"/>
                <w:placeholder>
                  <w:docPart w:val="57A30D2E086742A89334E264B1CB1B42"/>
                </w:placeholder>
                <w:dropDownList>
                  <w:listItem w:value="Vyberte položku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  <w:listItem w:displayText="60" w:value="60"/>
                  <w:listItem w:displayText="61" w:value="61"/>
                  <w:listItem w:displayText="62" w:value="62"/>
                  <w:listItem w:displayText="63" w:value="63"/>
                  <w:listItem w:displayText="64" w:value="64"/>
                  <w:listItem w:displayText="65" w:value="65"/>
                  <w:listItem w:displayText="66" w:value="66"/>
                  <w:listItem w:displayText="67" w:value="67"/>
                  <w:listItem w:displayText="68" w:value="68"/>
                  <w:listItem w:displayText="69" w:value="69"/>
                  <w:listItem w:displayText="70" w:value="70"/>
                  <w:listItem w:displayText="71" w:value="71"/>
                  <w:listItem w:displayText="72" w:value="72"/>
                  <w:listItem w:displayText="73" w:value="73"/>
                  <w:listItem w:displayText="74" w:value="74"/>
                  <w:listItem w:displayText="75" w:value="75"/>
                  <w:listItem w:displayText="76" w:value="76"/>
                  <w:listItem w:displayText="77" w:value="77"/>
                  <w:listItem w:displayText="78" w:value="78"/>
                  <w:listItem w:displayText="79" w:value="79"/>
                  <w:listItem w:displayText="80" w:value="80"/>
                  <w:listItem w:displayText="81" w:value="81"/>
                  <w:listItem w:displayText="82" w:value="82"/>
                  <w:listItem w:displayText="83" w:value="83"/>
                  <w:listItem w:displayText="84" w:value="84"/>
                  <w:listItem w:displayText="85" w:value="85"/>
                  <w:listItem w:displayText="86" w:value="86"/>
                  <w:listItem w:displayText="87" w:value="87"/>
                  <w:listItem w:displayText="88" w:value="88"/>
                  <w:listItem w:displayText="89" w:value="89"/>
                  <w:listItem w:displayText="90" w:value="90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  <w:listItem w:displayText="96" w:value="96"/>
                  <w:listItem w:displayText="97" w:value="97"/>
                  <w:listItem w:displayText="98" w:value="98"/>
                  <w:listItem w:displayText="99" w:value="99"/>
                  <w:listItem w:displayText="100" w:value="100"/>
                  <w:listItem w:displayText="101" w:value="101"/>
                  <w:listItem w:displayText="102" w:value="102"/>
                  <w:listItem w:displayText="103" w:value="103"/>
                  <w:listItem w:displayText="104" w:value="104"/>
                  <w:listItem w:displayText="105" w:value="105"/>
                  <w:listItem w:displayText="106" w:value="106"/>
                  <w:listItem w:displayText="107" w:value="107"/>
                  <w:listItem w:displayText="108" w:value="108"/>
                  <w:listItem w:displayText="109" w:value="109"/>
                  <w:listItem w:displayText="110" w:value="110"/>
                  <w:listItem w:displayText="111" w:value="111"/>
                  <w:listItem w:displayText="112" w:value="112"/>
                  <w:listItem w:displayText="113" w:value="113"/>
                  <w:listItem w:displayText="114" w:value="114"/>
                  <w:listItem w:displayText="115" w:value="115"/>
                  <w:listItem w:displayText="116" w:value="116"/>
                  <w:listItem w:displayText="117" w:value="117"/>
                  <w:listItem w:displayText="118" w:value="118"/>
                  <w:listItem w:displayText="119" w:value="119"/>
                  <w:listItem w:displayText="120" w:value="120"/>
                  <w:listItem w:displayText="121" w:value="121"/>
                  <w:listItem w:displayText="122" w:value="122"/>
                  <w:listItem w:displayText="123" w:value="123"/>
                  <w:listItem w:displayText="124" w:value="124"/>
                  <w:listItem w:displayText="125" w:value="125"/>
                  <w:listItem w:displayText="126" w:value="126"/>
                  <w:listItem w:displayText="127" w:value="127"/>
                  <w:listItem w:displayText="128" w:value="128"/>
                  <w:listItem w:displayText="129" w:value="129"/>
                  <w:listItem w:displayText="130" w:value="130"/>
                  <w:listItem w:displayText="131" w:value="131"/>
                  <w:listItem w:displayText="132" w:value="132"/>
                  <w:listItem w:displayText="133" w:value="133"/>
                  <w:listItem w:displayText="134" w:value="134"/>
                  <w:listItem w:displayText="135" w:value="135"/>
                  <w:listItem w:displayText="136" w:value="136"/>
                  <w:listItem w:displayText="137" w:value="137"/>
                  <w:listItem w:displayText="138" w:value="138"/>
                  <w:listItem w:displayText="139" w:value="139"/>
                  <w:listItem w:displayText="140" w:value="140"/>
                  <w:listItem w:displayText="141" w:value="141"/>
                  <w:listItem w:displayText="142" w:value="142"/>
                  <w:listItem w:displayText="143" w:value="143"/>
                  <w:listItem w:displayText="144" w:value="144"/>
                  <w:listItem w:displayText="145" w:value="145"/>
                  <w:listItem w:displayText="146" w:value="146"/>
                  <w:listItem w:displayText="147" w:value="147"/>
                  <w:listItem w:displayText="148" w:value="148"/>
                  <w:listItem w:displayText="149" w:value="149"/>
                  <w:listItem w:displayText="150" w:value="150"/>
                  <w:listItem w:displayText="151" w:value="151"/>
                  <w:listItem w:displayText="152" w:value="152"/>
                  <w:listItem w:displayText="153" w:value="153"/>
                  <w:listItem w:displayText="154" w:value="154"/>
                  <w:listItem w:displayText="155" w:value="155"/>
                  <w:listItem w:displayText="156" w:value="156"/>
                  <w:listItem w:displayText="157" w:value="157"/>
                  <w:listItem w:displayText="158" w:value="158"/>
                  <w:listItem w:displayText="159" w:value="159"/>
                  <w:listItem w:displayText="160" w:value="160"/>
                  <w:listItem w:displayText="161" w:value="161"/>
                  <w:listItem w:displayText="162" w:value="162"/>
                  <w:listItem w:displayText="163" w:value="163"/>
                  <w:listItem w:displayText="164" w:value="164"/>
                  <w:listItem w:displayText="165" w:value="165"/>
                  <w:listItem w:displayText="166" w:value="166"/>
                  <w:listItem w:displayText="167" w:value="167"/>
                  <w:listItem w:displayText="168" w:value="168"/>
                  <w:listItem w:displayText="169" w:value="169"/>
                  <w:listItem w:displayText="170" w:value="170"/>
                  <w:listItem w:displayText="171" w:value="171"/>
                  <w:listItem w:displayText="172" w:value="172"/>
                  <w:listItem w:displayText="173" w:value="173"/>
                  <w:listItem w:displayText="174" w:value="174"/>
                  <w:listItem w:displayText="175" w:value="175"/>
                  <w:listItem w:displayText="176" w:value="176"/>
                  <w:listItem w:displayText="177" w:value="177"/>
                  <w:listItem w:displayText="178" w:value="178"/>
                  <w:listItem w:displayText="179" w:value="179"/>
                  <w:listItem w:displayText="180" w:value="180"/>
                  <w:listItem w:displayText="181" w:value="181"/>
                  <w:listItem w:displayText="182" w:value="182"/>
                  <w:listItem w:displayText="183" w:value="183"/>
                  <w:listItem w:displayText="184" w:value="184"/>
                  <w:listItem w:displayText="185" w:value="185"/>
                  <w:listItem w:displayText="186" w:value="186"/>
                  <w:listItem w:displayText="187" w:value="187"/>
                  <w:listItem w:displayText="188" w:value="188"/>
                  <w:listItem w:displayText="189" w:value="189"/>
                  <w:listItem w:displayText="190" w:value="190"/>
                  <w:listItem w:displayText="191" w:value="191"/>
                  <w:listItem w:displayText="192" w:value="192"/>
                  <w:listItem w:displayText="193" w:value="193"/>
                  <w:listItem w:displayText="194" w:value="194"/>
                  <w:listItem w:displayText="195" w:value="195"/>
                  <w:listItem w:displayText="196" w:value="196"/>
                  <w:listItem w:displayText="197" w:value="197"/>
                  <w:listItem w:displayText="198" w:value="198"/>
                  <w:listItem w:displayText="199" w:value="199"/>
                  <w:listItem w:displayText="200" w:value="200"/>
                </w:dropDownList>
              </w:sdtPr>
              <w:sdtEndPr/>
              <w:sdtContent>
                <w:r w:rsidR="00C77A63" w:rsidRPr="00133D02">
                  <w:t>3</w:t>
                </w:r>
              </w:sdtContent>
            </w:sdt>
          </w:p>
        </w:tc>
      </w:tr>
      <w:tr w:rsidR="0067228C" w:rsidRPr="009836CF" w:rsidTr="007519AF">
        <w:tc>
          <w:tcPr>
            <w:tcW w:w="2268" w:type="dxa"/>
            <w:shd w:val="clear" w:color="auto" w:fill="C2D69B" w:themeFill="accent3" w:themeFillTint="99"/>
          </w:tcPr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:rsidR="0067228C" w:rsidRDefault="0067228C" w:rsidP="00D272A5">
            <w:pPr>
              <w:rPr>
                <w:b/>
                <w:sz w:val="26"/>
                <w:szCs w:val="26"/>
              </w:rPr>
            </w:pPr>
          </w:p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88820667"/>
            <w:placeholder>
              <w:docPart w:val="EE66028A05AE45A9B2B3D86D153A15BD"/>
            </w:placeholder>
            <w:date w:fullDate="2018-05-25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C2D69B" w:themeFill="accent3" w:themeFillTint="99"/>
              </w:tcPr>
              <w:p w:rsidR="0067228C" w:rsidRPr="00762E68" w:rsidRDefault="001F1DB0" w:rsidP="00D272A5">
                <w:pPr>
                  <w:jc w:val="both"/>
                  <w:rPr>
                    <w:szCs w:val="20"/>
                  </w:rPr>
                </w:pPr>
                <w:del w:id="2" w:author="Autor">
                  <w:r w:rsidDel="002B15BC">
                    <w:rPr>
                      <w:szCs w:val="20"/>
                    </w:rPr>
                    <w:delText>29.12.2017</w:delText>
                  </w:r>
                </w:del>
                <w:ins w:id="3" w:author="Autor">
                  <w:r w:rsidR="002B15BC">
                    <w:rPr>
                      <w:szCs w:val="20"/>
                    </w:rPr>
                    <w:t>25.05.2018</w:t>
                  </w:r>
                </w:ins>
              </w:p>
            </w:tc>
          </w:sdtContent>
        </w:sdt>
      </w:tr>
      <w:tr w:rsidR="0067228C" w:rsidRPr="009836CF" w:rsidTr="007519AF">
        <w:tc>
          <w:tcPr>
            <w:tcW w:w="2268" w:type="dxa"/>
            <w:shd w:val="clear" w:color="auto" w:fill="C2D69B" w:themeFill="accent3" w:themeFillTint="99"/>
          </w:tcPr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:rsidR="0067228C" w:rsidRDefault="0067228C" w:rsidP="00D272A5">
            <w:pPr>
              <w:rPr>
                <w:b/>
                <w:sz w:val="26"/>
                <w:szCs w:val="26"/>
              </w:rPr>
            </w:pPr>
          </w:p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-1813329615"/>
            <w:placeholder>
              <w:docPart w:val="2DADB45EB2AA45BF86BAFE2F8A51AAAE"/>
            </w:placeholder>
            <w:date w:fullDate="2018-05-28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C2D69B" w:themeFill="accent3" w:themeFillTint="99"/>
              </w:tcPr>
              <w:p w:rsidR="0067228C" w:rsidRPr="00762E68" w:rsidRDefault="00133D02" w:rsidP="00D272A5">
                <w:pPr>
                  <w:jc w:val="both"/>
                  <w:rPr>
                    <w:szCs w:val="20"/>
                  </w:rPr>
                </w:pPr>
                <w:del w:id="4" w:author="Autor">
                  <w:r w:rsidDel="002B15BC">
                    <w:rPr>
                      <w:szCs w:val="20"/>
                    </w:rPr>
                    <w:delText>01.01.2018</w:delText>
                  </w:r>
                </w:del>
                <w:ins w:id="5" w:author="Autor">
                  <w:r w:rsidR="002B15BC">
                    <w:rPr>
                      <w:szCs w:val="20"/>
                    </w:rPr>
                    <w:t>28.05.2018</w:t>
                  </w:r>
                </w:ins>
              </w:p>
            </w:tc>
          </w:sdtContent>
        </w:sdt>
      </w:tr>
      <w:tr w:rsidR="0067228C" w:rsidRPr="009836CF" w:rsidTr="007519AF">
        <w:tc>
          <w:tcPr>
            <w:tcW w:w="2268" w:type="dxa"/>
            <w:shd w:val="clear" w:color="auto" w:fill="C2D69B" w:themeFill="accent3" w:themeFillTint="99"/>
          </w:tcPr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762E68" w:rsidRDefault="00762E68" w:rsidP="00D272A5">
            <w:pPr>
              <w:jc w:val="both"/>
              <w:rPr>
                <w:szCs w:val="20"/>
              </w:rPr>
            </w:pPr>
            <w:r w:rsidRPr="00762E68">
              <w:rPr>
                <w:szCs w:val="20"/>
              </w:rPr>
              <w:t>Ján Bačko</w:t>
            </w:r>
          </w:p>
          <w:p w:rsidR="007C5CDB" w:rsidRPr="00762E68" w:rsidRDefault="00762E68" w:rsidP="00D272A5">
            <w:pPr>
              <w:jc w:val="both"/>
              <w:rPr>
                <w:szCs w:val="20"/>
              </w:rPr>
            </w:pPr>
            <w:r w:rsidRPr="00762E68">
              <w:rPr>
                <w:szCs w:val="20"/>
              </w:rPr>
              <w:t>riaditeľ odboru riadenia IT projektov</w:t>
            </w:r>
          </w:p>
        </w:tc>
      </w:tr>
    </w:tbl>
    <w:p w:rsidR="0067228C" w:rsidRDefault="0067228C" w:rsidP="0067228C">
      <w:pPr>
        <w:rPr>
          <w:sz w:val="20"/>
          <w:szCs w:val="20"/>
        </w:rPr>
      </w:pPr>
    </w:p>
    <w:bookmarkStart w:id="6" w:name="_Toc404872045" w:displacedByCustomXml="next"/>
    <w:bookmarkStart w:id="7" w:name="_Toc404872120" w:displacedByCustomXml="next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1004741171"/>
        <w:docPartObj>
          <w:docPartGallery w:val="Table of Contents"/>
          <w:docPartUnique/>
        </w:docPartObj>
      </w:sdtPr>
      <w:sdtEndPr/>
      <w:sdtContent>
        <w:p w:rsidR="0067228C" w:rsidRDefault="0067228C" w:rsidP="0067228C">
          <w:pPr>
            <w:pStyle w:val="Hlavikaobsahu"/>
          </w:pPr>
          <w:r>
            <w:t>Obsah</w:t>
          </w:r>
        </w:p>
        <w:p w:rsidR="0067228C" w:rsidRPr="00460F75" w:rsidRDefault="0067228C" w:rsidP="0067228C"/>
        <w:p w:rsidR="00033B8F" w:rsidRDefault="0067228C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"1-5" \h \z \u </w:instrText>
          </w:r>
          <w:r>
            <w:fldChar w:fldCharType="separate"/>
          </w:r>
          <w:hyperlink w:anchor="_Toc502307851" w:history="1">
            <w:r w:rsidR="00033B8F" w:rsidRPr="00225530">
              <w:rPr>
                <w:rStyle w:val="Hypertextovprepojenie"/>
                <w:noProof/>
              </w:rPr>
              <w:t>1 Úvod</w:t>
            </w:r>
            <w:r w:rsidR="00033B8F">
              <w:rPr>
                <w:noProof/>
                <w:webHidden/>
              </w:rPr>
              <w:tab/>
            </w:r>
            <w:r w:rsidR="00033B8F">
              <w:rPr>
                <w:noProof/>
                <w:webHidden/>
              </w:rPr>
              <w:fldChar w:fldCharType="begin"/>
            </w:r>
            <w:r w:rsidR="00033B8F">
              <w:rPr>
                <w:noProof/>
                <w:webHidden/>
              </w:rPr>
              <w:instrText xml:space="preserve"> PAGEREF _Toc502307851 \h </w:instrText>
            </w:r>
            <w:r w:rsidR="00033B8F">
              <w:rPr>
                <w:noProof/>
                <w:webHidden/>
              </w:rPr>
            </w:r>
            <w:r w:rsidR="00033B8F">
              <w:rPr>
                <w:noProof/>
                <w:webHidden/>
              </w:rPr>
              <w:fldChar w:fldCharType="separate"/>
            </w:r>
            <w:r w:rsidR="00033B8F">
              <w:rPr>
                <w:noProof/>
                <w:webHidden/>
              </w:rPr>
              <w:t>1</w:t>
            </w:r>
            <w:r w:rsidR="00033B8F">
              <w:rPr>
                <w:noProof/>
                <w:webHidden/>
              </w:rPr>
              <w:fldChar w:fldCharType="end"/>
            </w:r>
          </w:hyperlink>
        </w:p>
        <w:p w:rsidR="00033B8F" w:rsidRDefault="00B47930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02307852" w:history="1">
            <w:r w:rsidR="00033B8F" w:rsidRPr="00225530">
              <w:rPr>
                <w:rStyle w:val="Hypertextovprepojenie"/>
                <w:noProof/>
              </w:rPr>
              <w:t>2 Základné pojmy</w:t>
            </w:r>
            <w:r w:rsidR="00033B8F">
              <w:rPr>
                <w:noProof/>
                <w:webHidden/>
              </w:rPr>
              <w:tab/>
            </w:r>
            <w:r w:rsidR="00033B8F">
              <w:rPr>
                <w:noProof/>
                <w:webHidden/>
              </w:rPr>
              <w:fldChar w:fldCharType="begin"/>
            </w:r>
            <w:r w:rsidR="00033B8F">
              <w:rPr>
                <w:noProof/>
                <w:webHidden/>
              </w:rPr>
              <w:instrText xml:space="preserve"> PAGEREF _Toc502307852 \h </w:instrText>
            </w:r>
            <w:r w:rsidR="00033B8F">
              <w:rPr>
                <w:noProof/>
                <w:webHidden/>
              </w:rPr>
            </w:r>
            <w:r w:rsidR="00033B8F">
              <w:rPr>
                <w:noProof/>
                <w:webHidden/>
              </w:rPr>
              <w:fldChar w:fldCharType="separate"/>
            </w:r>
            <w:r w:rsidR="00033B8F">
              <w:rPr>
                <w:noProof/>
                <w:webHidden/>
              </w:rPr>
              <w:t>1</w:t>
            </w:r>
            <w:r w:rsidR="00033B8F">
              <w:rPr>
                <w:noProof/>
                <w:webHidden/>
              </w:rPr>
              <w:fldChar w:fldCharType="end"/>
            </w:r>
          </w:hyperlink>
        </w:p>
        <w:p w:rsidR="00033B8F" w:rsidRDefault="00B47930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02307853" w:history="1">
            <w:r w:rsidR="00033B8F" w:rsidRPr="00225530">
              <w:rPr>
                <w:rStyle w:val="Hypertextovprepojenie"/>
                <w:noProof/>
              </w:rPr>
              <w:t>3 Postup pre predkladanie a schvaľovanie Žiadosti o aktiváciu konta do verejnej časti ITMS2014+</w:t>
            </w:r>
            <w:r w:rsidR="00033B8F">
              <w:rPr>
                <w:noProof/>
                <w:webHidden/>
              </w:rPr>
              <w:tab/>
            </w:r>
            <w:r w:rsidR="00033B8F">
              <w:rPr>
                <w:noProof/>
                <w:webHidden/>
              </w:rPr>
              <w:fldChar w:fldCharType="begin"/>
            </w:r>
            <w:r w:rsidR="00033B8F">
              <w:rPr>
                <w:noProof/>
                <w:webHidden/>
              </w:rPr>
              <w:instrText xml:space="preserve"> PAGEREF _Toc502307853 \h </w:instrText>
            </w:r>
            <w:r w:rsidR="00033B8F">
              <w:rPr>
                <w:noProof/>
                <w:webHidden/>
              </w:rPr>
            </w:r>
            <w:r w:rsidR="00033B8F">
              <w:rPr>
                <w:noProof/>
                <w:webHidden/>
              </w:rPr>
              <w:fldChar w:fldCharType="separate"/>
            </w:r>
            <w:r w:rsidR="00033B8F">
              <w:rPr>
                <w:noProof/>
                <w:webHidden/>
              </w:rPr>
              <w:t>3</w:t>
            </w:r>
            <w:r w:rsidR="00033B8F">
              <w:rPr>
                <w:noProof/>
                <w:webHidden/>
              </w:rPr>
              <w:fldChar w:fldCharType="end"/>
            </w:r>
          </w:hyperlink>
        </w:p>
        <w:p w:rsidR="00033B8F" w:rsidRDefault="00B47930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02307854" w:history="1">
            <w:r w:rsidR="00033B8F" w:rsidRPr="00225530">
              <w:rPr>
                <w:rStyle w:val="Hypertextovprepojenie"/>
                <w:noProof/>
              </w:rPr>
              <w:t>4 Postup pri predkladaní a schvaľovaní Žiadosti o aktiváciu konta Technický používateľ</w:t>
            </w:r>
            <w:r w:rsidR="00033B8F">
              <w:rPr>
                <w:noProof/>
                <w:webHidden/>
              </w:rPr>
              <w:tab/>
            </w:r>
            <w:r w:rsidR="00033B8F">
              <w:rPr>
                <w:noProof/>
                <w:webHidden/>
              </w:rPr>
              <w:fldChar w:fldCharType="begin"/>
            </w:r>
            <w:r w:rsidR="00033B8F">
              <w:rPr>
                <w:noProof/>
                <w:webHidden/>
              </w:rPr>
              <w:instrText xml:space="preserve"> PAGEREF _Toc502307854 \h </w:instrText>
            </w:r>
            <w:r w:rsidR="00033B8F">
              <w:rPr>
                <w:noProof/>
                <w:webHidden/>
              </w:rPr>
            </w:r>
            <w:r w:rsidR="00033B8F">
              <w:rPr>
                <w:noProof/>
                <w:webHidden/>
              </w:rPr>
              <w:fldChar w:fldCharType="separate"/>
            </w:r>
            <w:r w:rsidR="00033B8F">
              <w:rPr>
                <w:noProof/>
                <w:webHidden/>
              </w:rPr>
              <w:t>5</w:t>
            </w:r>
            <w:r w:rsidR="00033B8F">
              <w:rPr>
                <w:noProof/>
                <w:webHidden/>
              </w:rPr>
              <w:fldChar w:fldCharType="end"/>
            </w:r>
          </w:hyperlink>
        </w:p>
        <w:p w:rsidR="00033B8F" w:rsidRDefault="00B47930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02307855" w:history="1">
            <w:r w:rsidR="00033B8F" w:rsidRPr="00225530">
              <w:rPr>
                <w:rStyle w:val="Hypertextovprepojenie"/>
                <w:noProof/>
              </w:rPr>
              <w:t>4 Záväzné podmienky používania verejnej časti ITMS2014+ (Práva a povinnosti Žiadateľa a Používateľa)</w:t>
            </w:r>
            <w:r w:rsidR="00033B8F">
              <w:rPr>
                <w:noProof/>
                <w:webHidden/>
              </w:rPr>
              <w:tab/>
            </w:r>
            <w:r w:rsidR="00033B8F">
              <w:rPr>
                <w:noProof/>
                <w:webHidden/>
              </w:rPr>
              <w:fldChar w:fldCharType="begin"/>
            </w:r>
            <w:r w:rsidR="00033B8F">
              <w:rPr>
                <w:noProof/>
                <w:webHidden/>
              </w:rPr>
              <w:instrText xml:space="preserve"> PAGEREF _Toc502307855 \h </w:instrText>
            </w:r>
            <w:r w:rsidR="00033B8F">
              <w:rPr>
                <w:noProof/>
                <w:webHidden/>
              </w:rPr>
            </w:r>
            <w:r w:rsidR="00033B8F">
              <w:rPr>
                <w:noProof/>
                <w:webHidden/>
              </w:rPr>
              <w:fldChar w:fldCharType="separate"/>
            </w:r>
            <w:r w:rsidR="00033B8F">
              <w:rPr>
                <w:noProof/>
                <w:webHidden/>
              </w:rPr>
              <w:t>7</w:t>
            </w:r>
            <w:r w:rsidR="00033B8F">
              <w:rPr>
                <w:noProof/>
                <w:webHidden/>
              </w:rPr>
              <w:fldChar w:fldCharType="end"/>
            </w:r>
          </w:hyperlink>
        </w:p>
        <w:p w:rsidR="00033B8F" w:rsidRDefault="00B47930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02307856" w:history="1">
            <w:r w:rsidR="00033B8F" w:rsidRPr="00225530">
              <w:rPr>
                <w:rStyle w:val="Hypertextovprepojenie"/>
                <w:noProof/>
              </w:rPr>
              <w:t>5 Zoznam príloh</w:t>
            </w:r>
            <w:r w:rsidR="00033B8F">
              <w:rPr>
                <w:noProof/>
                <w:webHidden/>
              </w:rPr>
              <w:tab/>
            </w:r>
            <w:r w:rsidR="00033B8F">
              <w:rPr>
                <w:noProof/>
                <w:webHidden/>
              </w:rPr>
              <w:fldChar w:fldCharType="begin"/>
            </w:r>
            <w:r w:rsidR="00033B8F">
              <w:rPr>
                <w:noProof/>
                <w:webHidden/>
              </w:rPr>
              <w:instrText xml:space="preserve"> PAGEREF _Toc502307856 \h </w:instrText>
            </w:r>
            <w:r w:rsidR="00033B8F">
              <w:rPr>
                <w:noProof/>
                <w:webHidden/>
              </w:rPr>
            </w:r>
            <w:r w:rsidR="00033B8F">
              <w:rPr>
                <w:noProof/>
                <w:webHidden/>
              </w:rPr>
              <w:fldChar w:fldCharType="separate"/>
            </w:r>
            <w:r w:rsidR="00033B8F">
              <w:rPr>
                <w:noProof/>
                <w:webHidden/>
              </w:rPr>
              <w:t>9</w:t>
            </w:r>
            <w:r w:rsidR="00033B8F">
              <w:rPr>
                <w:noProof/>
                <w:webHidden/>
              </w:rPr>
              <w:fldChar w:fldCharType="end"/>
            </w:r>
          </w:hyperlink>
        </w:p>
        <w:p w:rsidR="0067228C" w:rsidRDefault="0067228C" w:rsidP="0067228C">
          <w:r>
            <w:fldChar w:fldCharType="end"/>
          </w:r>
        </w:p>
      </w:sdtContent>
    </w:sdt>
    <w:p w:rsidR="0067228C" w:rsidRDefault="007519AF" w:rsidP="008B78AF">
      <w:pPr>
        <w:pStyle w:val="MPCKO1"/>
        <w:tabs>
          <w:tab w:val="left" w:pos="426"/>
        </w:tabs>
        <w:spacing w:before="480"/>
        <w:ind w:left="425" w:hanging="425"/>
        <w:jc w:val="both"/>
      </w:pPr>
      <w:bookmarkStart w:id="8" w:name="_Toc417905935"/>
      <w:bookmarkStart w:id="9" w:name="_Toc502307851"/>
      <w:bookmarkEnd w:id="7"/>
      <w:bookmarkEnd w:id="6"/>
      <w:r>
        <w:t xml:space="preserve">1 </w:t>
      </w:r>
      <w:r w:rsidR="0067228C">
        <w:t>Úvod</w:t>
      </w:r>
      <w:bookmarkEnd w:id="8"/>
      <w:bookmarkEnd w:id="9"/>
    </w:p>
    <w:p w:rsidR="00AB7FE7" w:rsidRPr="005B747C" w:rsidRDefault="001A640A" w:rsidP="006A314A">
      <w:pPr>
        <w:pStyle w:val="Odsekzoznamu"/>
        <w:numPr>
          <w:ilvl w:val="0"/>
          <w:numId w:val="1"/>
        </w:numPr>
        <w:spacing w:before="120" w:after="120"/>
        <w:ind w:left="357"/>
        <w:contextualSpacing w:val="0"/>
        <w:jc w:val="both"/>
      </w:pPr>
      <w:r w:rsidRPr="005B747C">
        <w:t xml:space="preserve">S cieľom urýchliť čerpanie finančných prostriedkov, znížiť administratívnu záťaž ľudských zdrojov </w:t>
      </w:r>
      <w:r w:rsidR="00843BD7" w:rsidRPr="005B747C">
        <w:t>na strane p</w:t>
      </w:r>
      <w:r w:rsidRPr="005B747C">
        <w:t>oskytovateľov pomoci, zvýšiť transparentnosť implementácie európskych štrukturálnych a investičných fondov (ďalej aj „EŠIF“) a</w:t>
      </w:r>
      <w:r w:rsidR="00843BD7" w:rsidRPr="005B747C">
        <w:t xml:space="preserve"> uľahčiť a urýchliť komunikáciu </w:t>
      </w:r>
      <w:r w:rsidRPr="005B747C">
        <w:t>žiadateľ</w:t>
      </w:r>
      <w:r w:rsidR="00843BD7" w:rsidRPr="005B747C">
        <w:t>ov</w:t>
      </w:r>
      <w:r w:rsidRPr="005B747C">
        <w:t>/prijímateľ</w:t>
      </w:r>
      <w:r w:rsidR="00843BD7" w:rsidRPr="005B747C">
        <w:t>ov</w:t>
      </w:r>
      <w:r w:rsidRPr="005B747C">
        <w:t xml:space="preserve"> s Poskytovateľmi pomoci, Centrálny koordinačný orgán (ďalej aj „CKO“) </w:t>
      </w:r>
      <w:r w:rsidR="000A714B" w:rsidRPr="005B747C">
        <w:t xml:space="preserve">vyvinul </w:t>
      </w:r>
      <w:r w:rsidR="00843BD7" w:rsidRPr="005B747C">
        <w:t xml:space="preserve">informačný systém ITMS2014+.  </w:t>
      </w:r>
    </w:p>
    <w:p w:rsidR="008B78AF" w:rsidRPr="00AF53B8" w:rsidRDefault="007E6C61" w:rsidP="005B747C">
      <w:pPr>
        <w:pStyle w:val="Odsekzoznamu"/>
        <w:numPr>
          <w:ilvl w:val="0"/>
          <w:numId w:val="1"/>
        </w:numPr>
        <w:spacing w:before="120" w:after="120"/>
        <w:ind w:left="357"/>
        <w:contextualSpacing w:val="0"/>
        <w:jc w:val="both"/>
      </w:pPr>
      <w:r>
        <w:t xml:space="preserve">Aktualizácia </w:t>
      </w:r>
      <w:r w:rsidR="001A640A" w:rsidRPr="00AF53B8">
        <w:t xml:space="preserve">usmernenia </w:t>
      </w:r>
      <w:r w:rsidR="00843BD7" w:rsidRPr="00AF53B8">
        <w:t xml:space="preserve">bude </w:t>
      </w:r>
      <w:r w:rsidR="001A640A" w:rsidRPr="00AF53B8">
        <w:t>zabezpečen</w:t>
      </w:r>
      <w:r>
        <w:t>á</w:t>
      </w:r>
      <w:r w:rsidR="001A640A" w:rsidRPr="00AF53B8">
        <w:t xml:space="preserve"> </w:t>
      </w:r>
      <w:r>
        <w:t xml:space="preserve">prostredníctvom vydania ďalšej </w:t>
      </w:r>
      <w:r w:rsidR="001A640A" w:rsidRPr="00AF53B8">
        <w:t>verzi</w:t>
      </w:r>
      <w:r>
        <w:t>e</w:t>
      </w:r>
      <w:r w:rsidR="001A640A" w:rsidRPr="00AF53B8">
        <w:t xml:space="preserve"> dokumentu, ktoré budú distribuované zo strany CKO, uverejňované priamo v ITMS2014+ a na webovom sídle </w:t>
      </w:r>
      <w:hyperlink r:id="rId11" w:history="1">
        <w:r w:rsidR="001A640A" w:rsidRPr="00AF53B8">
          <w:rPr>
            <w:rStyle w:val="Hypertextovprepojenie"/>
          </w:rPr>
          <w:t>www.partnerskadohoda.gov.sk</w:t>
        </w:r>
      </w:hyperlink>
      <w:r w:rsidR="001A640A" w:rsidRPr="00AF53B8">
        <w:t xml:space="preserve">. </w:t>
      </w:r>
      <w:r>
        <w:t>Zmen</w:t>
      </w:r>
      <w:r w:rsidR="004379F3">
        <w:t>y</w:t>
      </w:r>
      <w:r>
        <w:t xml:space="preserve"> s</w:t>
      </w:r>
      <w:r w:rsidR="001A640A" w:rsidRPr="00AF53B8">
        <w:t>amotn</w:t>
      </w:r>
      <w:r>
        <w:t>ého</w:t>
      </w:r>
      <w:r w:rsidR="001A640A" w:rsidRPr="00AF53B8">
        <w:t xml:space="preserve"> text</w:t>
      </w:r>
      <w:r>
        <w:t>u</w:t>
      </w:r>
      <w:r w:rsidR="001A640A" w:rsidRPr="00AF53B8">
        <w:t xml:space="preserve"> metodického usmernenia </w:t>
      </w:r>
      <w:r>
        <w:t xml:space="preserve">a prílohy č. 3 </w:t>
      </w:r>
      <w:r w:rsidR="003664FC">
        <w:t>budú</w:t>
      </w:r>
      <w:r>
        <w:t xml:space="preserve"> realizova</w:t>
      </w:r>
      <w:r w:rsidR="003664FC">
        <w:t>né</w:t>
      </w:r>
      <w:r w:rsidR="00662268">
        <w:t xml:space="preserve"> výhradne</w:t>
      </w:r>
      <w:r>
        <w:t xml:space="preserve"> </w:t>
      </w:r>
      <w:r w:rsidR="001A640A" w:rsidRPr="00AF53B8">
        <w:t xml:space="preserve">prostredníctvom ďalšej písomnej verzie </w:t>
      </w:r>
      <w:r>
        <w:t>usmernenia</w:t>
      </w:r>
      <w:r w:rsidR="001A640A" w:rsidRPr="00AF53B8">
        <w:t xml:space="preserve">. </w:t>
      </w:r>
      <w:r w:rsidR="00662268">
        <w:t>Zmeny v p</w:t>
      </w:r>
      <w:r w:rsidR="001A640A" w:rsidRPr="00AF53B8">
        <w:t>ríloh</w:t>
      </w:r>
      <w:r w:rsidR="00662268">
        <w:t>e</w:t>
      </w:r>
      <w:r>
        <w:t xml:space="preserve"> č. 1 a </w:t>
      </w:r>
      <w:r w:rsidR="00662268">
        <w:t>prílohe</w:t>
      </w:r>
      <w:r>
        <w:t xml:space="preserve"> č. 2</w:t>
      </w:r>
      <w:r w:rsidR="001A640A" w:rsidRPr="00AF53B8">
        <w:t xml:space="preserve"> </w:t>
      </w:r>
      <w:r w:rsidR="00662268">
        <w:t xml:space="preserve">môžu byt realizované prostredníctvom ďalšej písomnej verzie usmernenia, </w:t>
      </w:r>
      <w:r w:rsidR="003664FC">
        <w:t>alebo</w:t>
      </w:r>
      <w:r w:rsidR="00662268">
        <w:t xml:space="preserve"> aj priamo </w:t>
      </w:r>
      <w:r>
        <w:t>nasad</w:t>
      </w:r>
      <w:r w:rsidR="00662268">
        <w:t>e</w:t>
      </w:r>
      <w:r>
        <w:t>ním</w:t>
      </w:r>
      <w:r w:rsidRPr="00AF53B8">
        <w:t xml:space="preserve"> </w:t>
      </w:r>
      <w:r w:rsidR="001A640A" w:rsidRPr="00AF53B8">
        <w:t xml:space="preserve">ďalšej verzie </w:t>
      </w:r>
      <w:r w:rsidR="00662268">
        <w:t>aplikácie</w:t>
      </w:r>
      <w:r w:rsidR="00662268" w:rsidRPr="00AF53B8">
        <w:t xml:space="preserve"> </w:t>
      </w:r>
      <w:r w:rsidR="001A640A" w:rsidRPr="00AF53B8">
        <w:t>ITMS2014+</w:t>
      </w:r>
      <w:r w:rsidR="00662268">
        <w:t xml:space="preserve"> a ich následným zohľadnením v ďalšej písomnej verzii usmernenia. </w:t>
      </w:r>
      <w:r w:rsidR="00843BD7" w:rsidRPr="00AF53B8">
        <w:t xml:space="preserve"> </w:t>
      </w:r>
    </w:p>
    <w:p w:rsidR="0067228C" w:rsidRPr="005B747C" w:rsidRDefault="007519AF" w:rsidP="008B78AF">
      <w:pPr>
        <w:pStyle w:val="MPCKO1"/>
        <w:tabs>
          <w:tab w:val="left" w:pos="426"/>
        </w:tabs>
        <w:spacing w:before="480"/>
        <w:ind w:left="425" w:hanging="425"/>
        <w:jc w:val="both"/>
      </w:pPr>
      <w:bookmarkStart w:id="10" w:name="_Toc414266825"/>
      <w:bookmarkStart w:id="11" w:name="_Toc417905936"/>
      <w:bookmarkStart w:id="12" w:name="_Toc502307852"/>
      <w:r w:rsidRPr="005B747C">
        <w:t xml:space="preserve">2 </w:t>
      </w:r>
      <w:bookmarkEnd w:id="10"/>
      <w:bookmarkEnd w:id="11"/>
      <w:r w:rsidR="00AB7FE7" w:rsidRPr="005B747C">
        <w:t>Základné pojmy</w:t>
      </w:r>
      <w:bookmarkEnd w:id="12"/>
    </w:p>
    <w:p w:rsidR="001A640A" w:rsidRPr="005B747C" w:rsidRDefault="001A640A" w:rsidP="006A314A">
      <w:pPr>
        <w:pStyle w:val="Odsekzoznamu"/>
        <w:numPr>
          <w:ilvl w:val="0"/>
          <w:numId w:val="39"/>
        </w:numPr>
        <w:spacing w:before="120" w:after="120"/>
        <w:contextualSpacing w:val="0"/>
        <w:jc w:val="both"/>
      </w:pPr>
      <w:r w:rsidRPr="005B747C">
        <w:rPr>
          <w:b/>
          <w:bCs/>
        </w:rPr>
        <w:t>Bezpečnostn</w:t>
      </w:r>
      <w:r w:rsidR="00D36C7E" w:rsidRPr="005B747C">
        <w:rPr>
          <w:b/>
          <w:bCs/>
        </w:rPr>
        <w:t>ými</w:t>
      </w:r>
      <w:r w:rsidRPr="005B747C">
        <w:rPr>
          <w:b/>
          <w:bCs/>
        </w:rPr>
        <w:t xml:space="preserve"> prvk</w:t>
      </w:r>
      <w:r w:rsidR="00D36C7E" w:rsidRPr="005B747C">
        <w:rPr>
          <w:b/>
          <w:bCs/>
        </w:rPr>
        <w:t>ami</w:t>
      </w:r>
      <w:r w:rsidRPr="005B747C">
        <w:rPr>
          <w:b/>
          <w:bCs/>
        </w:rPr>
        <w:t xml:space="preserve"> </w:t>
      </w:r>
      <w:r w:rsidR="00843BD7" w:rsidRPr="005B747C">
        <w:rPr>
          <w:bCs/>
        </w:rPr>
        <w:t>sú</w:t>
      </w:r>
      <w:r w:rsidRPr="005B747C">
        <w:t xml:space="preserve"> pre účely týchto Záväzných podmienok prihlasovacie meno (</w:t>
      </w:r>
      <w:proofErr w:type="spellStart"/>
      <w:r w:rsidRPr="005B747C">
        <w:t>login</w:t>
      </w:r>
      <w:proofErr w:type="spellEnd"/>
      <w:r w:rsidRPr="005B747C">
        <w:t>)</w:t>
      </w:r>
      <w:r w:rsidR="00D36C7E" w:rsidRPr="005B747C">
        <w:t xml:space="preserve"> a heslo</w:t>
      </w:r>
      <w:r w:rsidRPr="005B747C">
        <w:t>.</w:t>
      </w:r>
    </w:p>
    <w:p w:rsidR="001A640A" w:rsidRPr="005B747C" w:rsidRDefault="001A640A" w:rsidP="006A314A">
      <w:pPr>
        <w:pStyle w:val="Odsekzoznamu"/>
        <w:numPr>
          <w:ilvl w:val="0"/>
          <w:numId w:val="39"/>
        </w:numPr>
        <w:spacing w:before="120" w:after="120"/>
        <w:contextualSpacing w:val="0"/>
        <w:jc w:val="both"/>
      </w:pPr>
      <w:r w:rsidRPr="005B747C">
        <w:rPr>
          <w:b/>
          <w:bCs/>
        </w:rPr>
        <w:t xml:space="preserve">Centrálny koordinačný orgán </w:t>
      </w:r>
      <w:r w:rsidR="004415AE" w:rsidRPr="005B747C">
        <w:t xml:space="preserve">- odborný garant ITMS2014+ </w:t>
      </w:r>
      <w:r w:rsidR="00D36C7E" w:rsidRPr="005B747C">
        <w:t>(ďalej len „CKO“</w:t>
      </w:r>
      <w:r w:rsidR="008551AC">
        <w:t xml:space="preserve"> alebo „odborný garant ITMS2014+“</w:t>
      </w:r>
      <w:r w:rsidR="00D36C7E" w:rsidRPr="005B747C">
        <w:t xml:space="preserve">) </w:t>
      </w:r>
      <w:r w:rsidRPr="005B747C">
        <w:t xml:space="preserve">je pre účely týchto Záväzných podmienok ústredný orgán štátnej správy určený v zmysle čl. 123 ods. 8 nariadenia Európskeho parlamentu a Rady (EÚ) č. 1303/2013 zo 17. decembra 2013, ktorým sa stanovujú spoločné ustanovenia o Európskom fonde regionálneho rozvoja, Európskom sociálnom fonde, Kohéznom fonde, Európskom poľnohospodárskom fonde pre rozvoj vidieka a Európskom námornom a rybárskom fonde a ktorým sa stanovujú všeobecné ustanovenia o Európskom fonde </w:t>
      </w:r>
      <w:r w:rsidRPr="005B747C">
        <w:lastRenderedPageBreak/>
        <w:t>regionálneho rozvoja, Európskom sociálnom fonde, Kohéznom fonde a Európskom námornom a rybárskom fonde, a ktorým sa zrušuje nariadenie Rady (ES) č. 1083/2006.</w:t>
      </w:r>
    </w:p>
    <w:p w:rsidR="001A640A" w:rsidRPr="005B747C" w:rsidRDefault="001A640A" w:rsidP="006A314A">
      <w:pPr>
        <w:pStyle w:val="Odsekzoznamu"/>
        <w:numPr>
          <w:ilvl w:val="0"/>
          <w:numId w:val="39"/>
        </w:numPr>
        <w:spacing w:before="120" w:after="120"/>
        <w:contextualSpacing w:val="0"/>
        <w:jc w:val="both"/>
      </w:pPr>
      <w:r w:rsidRPr="005B747C">
        <w:rPr>
          <w:b/>
          <w:bCs/>
        </w:rPr>
        <w:t xml:space="preserve">ITMS2014+ </w:t>
      </w:r>
      <w:r w:rsidRPr="005B747C">
        <w:t>je pre účely týchto Záväzných podmienok centrálny informačný systém, ktorý slúži na evidenciu, následné spracovávanie, export, výmenu dát, údajov a dokumentov medzi žiadateľom</w:t>
      </w:r>
      <w:r w:rsidR="00A41BC4">
        <w:t xml:space="preserve"> </w:t>
      </w:r>
      <w:r w:rsidRPr="005B747C">
        <w:t>/</w:t>
      </w:r>
      <w:r w:rsidR="00A41BC4">
        <w:t xml:space="preserve"> </w:t>
      </w:r>
      <w:r w:rsidRPr="005B747C">
        <w:t xml:space="preserve">prijímateľom, poskytovateľom pomoci a ďalšími orgánmi zapojenými do implementácie EŠIF v SR. Vo vnútroštátnom právnom poriadku je ITMS2014+ zadefinovaný v zákone č. 292/2014 Z. z. o príspevku poskytovanom z EŠIF a o zmene a doplnení niektorých zákonov (ďalej len „zákon o EŠIF“) , konkrétne v § 6 ods. 2 písmeno b) v spojitosti s § 49 zákona o EŠIF. Ďalej je definovaný na úrovni Systému riadenia a Systému finančného riadenia pre programové obdobie na roky 2014 – 2020. Informačný systém ITMS2014+ je spravovaný Centrálnym koordinačným orgánom v zmysle § 6  ods.2 písmeno b) zákona o EŠIF. </w:t>
      </w:r>
      <w:r w:rsidRPr="005B747C">
        <w:rPr>
          <w:bCs/>
        </w:rPr>
        <w:t>ITMS2014+</w:t>
      </w:r>
      <w:r w:rsidRPr="005B747C">
        <w:t xml:space="preserve"> </w:t>
      </w:r>
      <w:r w:rsidR="00D36C7E" w:rsidRPr="005B747C">
        <w:t xml:space="preserve">sa skladá z verenej a neverejnej časti. </w:t>
      </w:r>
    </w:p>
    <w:p w:rsidR="001A640A" w:rsidRPr="005B747C" w:rsidRDefault="001A640A" w:rsidP="006A314A">
      <w:pPr>
        <w:pStyle w:val="Odsekzoznamu"/>
        <w:numPr>
          <w:ilvl w:val="0"/>
          <w:numId w:val="39"/>
        </w:numPr>
        <w:spacing w:before="120" w:after="120"/>
        <w:contextualSpacing w:val="0"/>
        <w:jc w:val="both"/>
      </w:pPr>
      <w:r w:rsidRPr="005B747C">
        <w:rPr>
          <w:b/>
          <w:bCs/>
        </w:rPr>
        <w:t xml:space="preserve">Poskytovateľ </w:t>
      </w:r>
      <w:r w:rsidRPr="005B747C">
        <w:t>je pre účely týchto Záväzných podmienok orgán</w:t>
      </w:r>
      <w:r w:rsidR="004415AE" w:rsidRPr="005B747C">
        <w:t xml:space="preserve"> </w:t>
      </w:r>
      <w:r w:rsidRPr="005B747C">
        <w:t>/</w:t>
      </w:r>
      <w:r w:rsidR="004415AE" w:rsidRPr="005B747C">
        <w:t xml:space="preserve"> </w:t>
      </w:r>
      <w:r w:rsidRPr="005B747C">
        <w:t>subjekt, ktorý je zodpovedný za pridelenie nenávratného finančného príspevku.</w:t>
      </w:r>
    </w:p>
    <w:p w:rsidR="00911D91" w:rsidRPr="00154089" w:rsidRDefault="00911D91" w:rsidP="006A314A">
      <w:pPr>
        <w:pStyle w:val="Odsekzoznamu"/>
        <w:numPr>
          <w:ilvl w:val="0"/>
          <w:numId w:val="39"/>
        </w:numPr>
        <w:spacing w:before="120" w:after="120"/>
        <w:contextualSpacing w:val="0"/>
        <w:jc w:val="both"/>
        <w:rPr>
          <w:bCs/>
        </w:rPr>
      </w:pPr>
      <w:r w:rsidRPr="00DB372D">
        <w:rPr>
          <w:b/>
          <w:bCs/>
        </w:rPr>
        <w:t xml:space="preserve">Používateľ </w:t>
      </w:r>
      <w:r w:rsidRPr="00433F6F">
        <w:t xml:space="preserve">je pre účely týchto Záväzných podmienok fyzická osoba, ktorá je oprávnená využívať používateľské konto </w:t>
      </w:r>
      <w:r w:rsidR="004415AE" w:rsidRPr="00D177F7">
        <w:t>ž</w:t>
      </w:r>
      <w:r w:rsidRPr="007B10C2">
        <w:t>iadateľa</w:t>
      </w:r>
      <w:r w:rsidR="004415AE" w:rsidRPr="007B10C2">
        <w:t xml:space="preserve"> </w:t>
      </w:r>
      <w:r w:rsidRPr="007B10C2">
        <w:t>/</w:t>
      </w:r>
      <w:r w:rsidR="004415AE" w:rsidRPr="00326BA8">
        <w:t xml:space="preserve"> p</w:t>
      </w:r>
      <w:r w:rsidRPr="00154089">
        <w:t xml:space="preserve">rijímateľa </w:t>
      </w:r>
      <w:r w:rsidR="00A41BC4" w:rsidRPr="00154089">
        <w:t xml:space="preserve">nenávratného finančného príspevku </w:t>
      </w:r>
      <w:r w:rsidRPr="00154089">
        <w:t>pri všetkých činnostiach a úkonoch spojených</w:t>
      </w:r>
      <w:r w:rsidRPr="00154089">
        <w:rPr>
          <w:b/>
          <w:bCs/>
        </w:rPr>
        <w:t xml:space="preserve"> </w:t>
      </w:r>
      <w:r w:rsidR="00A41BC4" w:rsidRPr="00154089">
        <w:rPr>
          <w:bCs/>
        </w:rPr>
        <w:t>s komunikáciou s p</w:t>
      </w:r>
      <w:r w:rsidRPr="00154089">
        <w:rPr>
          <w:bCs/>
        </w:rPr>
        <w:t>oskytovateľom prostredníctvom</w:t>
      </w:r>
      <w:r w:rsidRPr="00154089">
        <w:t xml:space="preserve"> verejnej časti </w:t>
      </w:r>
      <w:r w:rsidRPr="00154089">
        <w:rPr>
          <w:bCs/>
        </w:rPr>
        <w:t>ITMS2014+. Používateľ koná pri uvedených úkono</w:t>
      </w:r>
      <w:r w:rsidR="004415AE" w:rsidRPr="00154089">
        <w:rPr>
          <w:bCs/>
        </w:rPr>
        <w:t>ch</w:t>
      </w:r>
      <w:r w:rsidRPr="00154089">
        <w:rPr>
          <w:bCs/>
        </w:rPr>
        <w:t xml:space="preserve"> v </w:t>
      </w:r>
      <w:r w:rsidR="004415AE" w:rsidRPr="00154089">
        <w:rPr>
          <w:bCs/>
        </w:rPr>
        <w:t>plnom rozsahu v mene a na účet ž</w:t>
      </w:r>
      <w:r w:rsidRPr="00154089">
        <w:rPr>
          <w:bCs/>
        </w:rPr>
        <w:t>iadateľa</w:t>
      </w:r>
      <w:r w:rsidR="004415AE" w:rsidRPr="00154089">
        <w:rPr>
          <w:bCs/>
        </w:rPr>
        <w:t xml:space="preserve"> </w:t>
      </w:r>
      <w:r w:rsidRPr="00154089">
        <w:rPr>
          <w:bCs/>
        </w:rPr>
        <w:t>/</w:t>
      </w:r>
      <w:r w:rsidR="004415AE" w:rsidRPr="00154089">
        <w:rPr>
          <w:bCs/>
        </w:rPr>
        <w:t xml:space="preserve"> p</w:t>
      </w:r>
      <w:r w:rsidRPr="00154089">
        <w:rPr>
          <w:bCs/>
        </w:rPr>
        <w:t>rijímateľa.</w:t>
      </w:r>
    </w:p>
    <w:p w:rsidR="00911D91" w:rsidRPr="00307B63" w:rsidRDefault="00911D91" w:rsidP="006A314A">
      <w:pPr>
        <w:pStyle w:val="Odsekzoznamu"/>
        <w:numPr>
          <w:ilvl w:val="0"/>
          <w:numId w:val="39"/>
        </w:numPr>
        <w:spacing w:before="120" w:after="120"/>
        <w:contextualSpacing w:val="0"/>
        <w:jc w:val="both"/>
      </w:pPr>
      <w:r w:rsidRPr="00154089">
        <w:rPr>
          <w:b/>
          <w:bCs/>
        </w:rPr>
        <w:t>Prevádzkovateľ ITMS2014+</w:t>
      </w:r>
      <w:r w:rsidRPr="00DB372D">
        <w:rPr>
          <w:b/>
          <w:bCs/>
        </w:rPr>
        <w:t xml:space="preserve"> </w:t>
      </w:r>
      <w:r w:rsidRPr="00433F6F">
        <w:t xml:space="preserve">je pre účely týchto Záväzných podmienok </w:t>
      </w:r>
      <w:proofErr w:type="spellStart"/>
      <w:r w:rsidRPr="00154089">
        <w:t>DataCentrum</w:t>
      </w:r>
      <w:proofErr w:type="spellEnd"/>
      <w:r w:rsidRPr="00DB372D">
        <w:t xml:space="preserve"> </w:t>
      </w:r>
      <w:r w:rsidRPr="00433F6F">
        <w:rPr>
          <w:rFonts w:ascii="Cambria Math" w:hAnsi="Cambria Math" w:cs="Cambria Math"/>
        </w:rPr>
        <w:t>‐</w:t>
      </w:r>
      <w:r w:rsidRPr="00D177F7">
        <w:t xml:space="preserve"> </w:t>
      </w:r>
      <w:r w:rsidRPr="00307B63">
        <w:t>rozpočtová organizácia zriadená Ministerstvom financií SR.</w:t>
      </w:r>
    </w:p>
    <w:p w:rsidR="001A640A" w:rsidRPr="00307B63" w:rsidRDefault="001A640A" w:rsidP="00092DEC">
      <w:pPr>
        <w:pStyle w:val="Odsekzoznamu"/>
        <w:numPr>
          <w:ilvl w:val="0"/>
          <w:numId w:val="39"/>
        </w:numPr>
        <w:spacing w:before="120" w:after="120"/>
        <w:contextualSpacing w:val="0"/>
        <w:jc w:val="both"/>
      </w:pPr>
      <w:r w:rsidRPr="00307B63">
        <w:rPr>
          <w:b/>
          <w:bCs/>
        </w:rPr>
        <w:t>Prijímateľ</w:t>
      </w:r>
      <w:r w:rsidRPr="00307B63">
        <w:t xml:space="preserve"> je pre účely týchto Záväzných podmienok orgán, organizácia, právnická osoba, fyzická osoba (podnikateľ) alebo administratívna jednotka, ktorej sú za účelom realizácie projektu</w:t>
      </w:r>
      <w:r w:rsidR="004415AE" w:rsidRPr="00307B63">
        <w:t xml:space="preserve"> </w:t>
      </w:r>
      <w:r w:rsidRPr="00307B63">
        <w:t>/</w:t>
      </w:r>
      <w:r w:rsidR="004415AE" w:rsidRPr="00307B63">
        <w:t xml:space="preserve"> </w:t>
      </w:r>
      <w:r w:rsidRPr="00307B63">
        <w:t>operácie poskytované prostriedky štátneho rozpočtu určené na spolufinancovanie a prostriedky z</w:t>
      </w:r>
      <w:r w:rsidR="00D36C7E" w:rsidRPr="00307B63">
        <w:t> Európskych investičných a</w:t>
      </w:r>
      <w:r w:rsidRPr="00307B63">
        <w:t xml:space="preserve"> štrukturálnych fondov. Každý prijímateľ je zároveň aj žiadateľom v zmysle nižšie uvedenej definície. </w:t>
      </w:r>
    </w:p>
    <w:p w:rsidR="001A640A" w:rsidRPr="00307B63" w:rsidRDefault="001A640A" w:rsidP="00092DEC">
      <w:pPr>
        <w:pStyle w:val="Odsekzoznamu"/>
        <w:numPr>
          <w:ilvl w:val="0"/>
          <w:numId w:val="39"/>
        </w:numPr>
        <w:spacing w:before="120" w:after="120"/>
        <w:contextualSpacing w:val="0"/>
        <w:jc w:val="both"/>
      </w:pPr>
      <w:r w:rsidRPr="00307B63">
        <w:rPr>
          <w:b/>
          <w:bCs/>
        </w:rPr>
        <w:t>Správc</w:t>
      </w:r>
      <w:r w:rsidR="00031DEB" w:rsidRPr="00307B63">
        <w:rPr>
          <w:b/>
          <w:bCs/>
        </w:rPr>
        <w:t>om</w:t>
      </w:r>
      <w:r w:rsidRPr="00307B63">
        <w:rPr>
          <w:b/>
          <w:bCs/>
        </w:rPr>
        <w:t xml:space="preserve"> ITMS2014+ </w:t>
      </w:r>
      <w:r w:rsidRPr="00307B63">
        <w:t xml:space="preserve">je </w:t>
      </w:r>
      <w:r w:rsidR="00D36C7E" w:rsidRPr="00307B63">
        <w:t>pre účely týchto Záväzných podmienok</w:t>
      </w:r>
      <w:r w:rsidR="00D36C7E" w:rsidRPr="00307B63" w:rsidDel="00031DEB">
        <w:t xml:space="preserve"> </w:t>
      </w:r>
      <w:r w:rsidR="00031DEB" w:rsidRPr="00307B63">
        <w:t>Centrálny koordinačný orgán.</w:t>
      </w:r>
    </w:p>
    <w:p w:rsidR="009615CB" w:rsidRPr="00307B63" w:rsidRDefault="009615CB" w:rsidP="009615CB">
      <w:pPr>
        <w:pStyle w:val="Odsekzoznamu"/>
        <w:numPr>
          <w:ilvl w:val="0"/>
          <w:numId w:val="39"/>
        </w:numPr>
        <w:jc w:val="both"/>
        <w:rPr>
          <w:b/>
          <w:bCs/>
        </w:rPr>
      </w:pPr>
      <w:r w:rsidRPr="00307B63">
        <w:rPr>
          <w:b/>
          <w:bCs/>
        </w:rPr>
        <w:t xml:space="preserve">Technický používateľ </w:t>
      </w:r>
      <w:r w:rsidRPr="00307B63">
        <w:rPr>
          <w:bCs/>
        </w:rPr>
        <w:t>(ďalej aj „TP“) je pre účely týchto Záväzných podmienok zriadené technické oprávnenie umožňujúce prenos dát z externého systému Žiadateľa o aktiváciu konta Technický používateľ do vybraných evidencií systému ITMS2014+.</w:t>
      </w:r>
    </w:p>
    <w:p w:rsidR="00911D91" w:rsidRPr="005B747C" w:rsidRDefault="00911D91" w:rsidP="00092DEC">
      <w:pPr>
        <w:pStyle w:val="Odsekzoznamu"/>
        <w:numPr>
          <w:ilvl w:val="0"/>
          <w:numId w:val="39"/>
        </w:numPr>
        <w:spacing w:before="120" w:after="120"/>
        <w:contextualSpacing w:val="0"/>
        <w:jc w:val="both"/>
      </w:pPr>
      <w:r w:rsidRPr="00307B63">
        <w:rPr>
          <w:b/>
        </w:rPr>
        <w:t>Verejná časť</w:t>
      </w:r>
      <w:r w:rsidRPr="00307B63">
        <w:rPr>
          <w:b/>
          <w:bCs/>
        </w:rPr>
        <w:t xml:space="preserve"> ITMS2014+ </w:t>
      </w:r>
      <w:r w:rsidRPr="00307B63">
        <w:t>je pre účely týchto Záväzných podmienok časť ITMS2014+, ktorá zabezpečuje komunikáciu žiadateľov</w:t>
      </w:r>
      <w:r w:rsidR="004415AE" w:rsidRPr="00307B63">
        <w:t xml:space="preserve"> </w:t>
      </w:r>
      <w:r w:rsidRPr="00307B63">
        <w:t>/</w:t>
      </w:r>
      <w:r w:rsidR="004415AE" w:rsidRPr="00307B63">
        <w:t xml:space="preserve"> </w:t>
      </w:r>
      <w:r w:rsidRPr="00307B63">
        <w:t xml:space="preserve">prijímateľov s poskytovateľmi, alebo inými relevantnými orgánmi. Komunikácia písomnou formou, určená výzvou na predkladanie žiadostí o NFP, resp. </w:t>
      </w:r>
      <w:r w:rsidRPr="005B747C">
        <w:t>dojednaná v zmluve o poskytnutí NFP, týmto ustanovením nie je dotknutá.</w:t>
      </w:r>
      <w:r w:rsidR="009615CB">
        <w:t xml:space="preserve"> </w:t>
      </w:r>
    </w:p>
    <w:p w:rsidR="00AB7FE7" w:rsidRPr="005B747C" w:rsidRDefault="00AB7FE7" w:rsidP="00092DEC">
      <w:pPr>
        <w:pStyle w:val="Odsekzoznamu"/>
        <w:numPr>
          <w:ilvl w:val="0"/>
          <w:numId w:val="39"/>
        </w:numPr>
        <w:spacing w:before="120" w:after="120"/>
        <w:contextualSpacing w:val="0"/>
        <w:jc w:val="both"/>
        <w:rPr>
          <w:bCs/>
        </w:rPr>
      </w:pPr>
      <w:r w:rsidRPr="005B747C">
        <w:rPr>
          <w:b/>
          <w:bCs/>
        </w:rPr>
        <w:t>Záväzné podmienky používania verejnej časti ITMS2014+</w:t>
      </w:r>
      <w:r w:rsidRPr="005B747C">
        <w:rPr>
          <w:bCs/>
        </w:rPr>
        <w:t xml:space="preserve"> </w:t>
      </w:r>
      <w:r w:rsidR="00D36C7E" w:rsidRPr="005B747C">
        <w:rPr>
          <w:bCs/>
        </w:rPr>
        <w:t xml:space="preserve">(ďalej len „Záväzné podmienky“) </w:t>
      </w:r>
      <w:r w:rsidRPr="005B747C">
        <w:rPr>
          <w:bCs/>
        </w:rPr>
        <w:t>pre účely týchto Záväzných podmienok zahŕňajú všetky práva a povinnosti a postupy všetkých dotknutých subjektov, ktoré vstupujú</w:t>
      </w:r>
      <w:r w:rsidR="00843FCF">
        <w:rPr>
          <w:bCs/>
        </w:rPr>
        <w:t xml:space="preserve"> </w:t>
      </w:r>
      <w:r w:rsidRPr="005B747C">
        <w:rPr>
          <w:bCs/>
        </w:rPr>
        <w:t>/</w:t>
      </w:r>
      <w:r w:rsidR="00843FCF">
        <w:rPr>
          <w:bCs/>
        </w:rPr>
        <w:t xml:space="preserve"> </w:t>
      </w:r>
      <w:r w:rsidRPr="005B747C">
        <w:rPr>
          <w:bCs/>
        </w:rPr>
        <w:t>zasahujú do verejnej časti ITMS204+.</w:t>
      </w:r>
    </w:p>
    <w:p w:rsidR="00AB7FE7" w:rsidRPr="00D177F7" w:rsidRDefault="00AB7FE7" w:rsidP="006A314A">
      <w:pPr>
        <w:pStyle w:val="Odsekzoznamu"/>
        <w:numPr>
          <w:ilvl w:val="0"/>
          <w:numId w:val="39"/>
        </w:numPr>
        <w:spacing w:before="120" w:after="120"/>
        <w:contextualSpacing w:val="0"/>
        <w:jc w:val="both"/>
        <w:rPr>
          <w:bCs/>
        </w:rPr>
      </w:pPr>
      <w:r w:rsidRPr="005B747C">
        <w:rPr>
          <w:b/>
          <w:bCs/>
        </w:rPr>
        <w:t>ZOOÚ</w:t>
      </w:r>
      <w:r w:rsidRPr="005B747C">
        <w:rPr>
          <w:bCs/>
        </w:rPr>
        <w:t xml:space="preserve"> </w:t>
      </w:r>
      <w:r w:rsidR="00D36C7E" w:rsidRPr="005B747C">
        <w:rPr>
          <w:b/>
          <w:bCs/>
        </w:rPr>
        <w:t xml:space="preserve">– </w:t>
      </w:r>
      <w:r w:rsidRPr="005B747C">
        <w:rPr>
          <w:b/>
          <w:bCs/>
        </w:rPr>
        <w:t>Zákon</w:t>
      </w:r>
      <w:r w:rsidR="00D36C7E" w:rsidRPr="005B747C">
        <w:rPr>
          <w:b/>
          <w:bCs/>
        </w:rPr>
        <w:t xml:space="preserve"> </w:t>
      </w:r>
      <w:r w:rsidRPr="005B747C">
        <w:rPr>
          <w:b/>
          <w:bCs/>
        </w:rPr>
        <w:t xml:space="preserve">č. </w:t>
      </w:r>
      <w:del w:id="13" w:author="Autor">
        <w:r w:rsidRPr="005B747C" w:rsidDel="002B15BC">
          <w:rPr>
            <w:b/>
            <w:bCs/>
          </w:rPr>
          <w:delText>122/2013</w:delText>
        </w:r>
      </w:del>
      <w:ins w:id="14" w:author="Autor">
        <w:r w:rsidR="002B15BC">
          <w:rPr>
            <w:b/>
            <w:bCs/>
          </w:rPr>
          <w:t>18/2018</w:t>
        </w:r>
      </w:ins>
      <w:r w:rsidRPr="005B747C">
        <w:rPr>
          <w:bCs/>
        </w:rPr>
        <w:t xml:space="preserve"> Z. z. o ochrane osobných údajov a o zmene a doplnení </w:t>
      </w:r>
      <w:r w:rsidRPr="00433F6F">
        <w:rPr>
          <w:bCs/>
        </w:rPr>
        <w:t>niektorých zákonov v znení neskorších predpisov.</w:t>
      </w:r>
    </w:p>
    <w:p w:rsidR="00381683" w:rsidRPr="00587C14" w:rsidRDefault="00AB7FE7" w:rsidP="000E6842">
      <w:pPr>
        <w:pStyle w:val="Odsekzoznamu"/>
        <w:numPr>
          <w:ilvl w:val="0"/>
          <w:numId w:val="39"/>
        </w:numPr>
        <w:spacing w:before="120" w:after="120"/>
        <w:contextualSpacing w:val="0"/>
        <w:jc w:val="both"/>
        <w:rPr>
          <w:bCs/>
        </w:rPr>
      </w:pPr>
      <w:r w:rsidRPr="00587C14">
        <w:rPr>
          <w:b/>
          <w:bCs/>
        </w:rPr>
        <w:t>Žiadateľ</w:t>
      </w:r>
      <w:r w:rsidRPr="00587C14">
        <w:rPr>
          <w:bCs/>
        </w:rPr>
        <w:t xml:space="preserve"> je pre účely týchto Záväzných podmienok fyzická osoba alebo právnická osoba, ktorá ma záujem o aktiváciu svojho používateľské</w:t>
      </w:r>
      <w:r w:rsidR="004415AE" w:rsidRPr="000E6842">
        <w:rPr>
          <w:bCs/>
        </w:rPr>
        <w:t>ho</w:t>
      </w:r>
      <w:r w:rsidRPr="000E6842">
        <w:rPr>
          <w:bCs/>
        </w:rPr>
        <w:t xml:space="preserve"> konta pre účely komunikácie s </w:t>
      </w:r>
      <w:r w:rsidR="00843FCF" w:rsidRPr="000E6842">
        <w:rPr>
          <w:bCs/>
        </w:rPr>
        <w:lastRenderedPageBreak/>
        <w:t>p</w:t>
      </w:r>
      <w:r w:rsidRPr="000E6842">
        <w:rPr>
          <w:bCs/>
        </w:rPr>
        <w:t xml:space="preserve">oskytovateľom prostredníctvom verejnej časti </w:t>
      </w:r>
      <w:r w:rsidRPr="00587C14">
        <w:rPr>
          <w:bCs/>
        </w:rPr>
        <w:t xml:space="preserve"> ITMS2014+</w:t>
      </w:r>
      <w:r w:rsidR="004415AE" w:rsidRPr="00587C14">
        <w:rPr>
          <w:bCs/>
        </w:rPr>
        <w:t xml:space="preserve"> a podala žiadosť o aktiváciu </w:t>
      </w:r>
      <w:r w:rsidR="004415AE" w:rsidRPr="000E6842">
        <w:rPr>
          <w:bCs/>
        </w:rPr>
        <w:t>používateľského konta</w:t>
      </w:r>
      <w:r w:rsidR="003D1AE7" w:rsidRPr="000E6842">
        <w:rPr>
          <w:bCs/>
        </w:rPr>
        <w:t>.</w:t>
      </w:r>
    </w:p>
    <w:p w:rsidR="005A196C" w:rsidRPr="00307B63" w:rsidRDefault="005A196C" w:rsidP="005A196C">
      <w:pPr>
        <w:pStyle w:val="Odsekzoznamu"/>
        <w:numPr>
          <w:ilvl w:val="0"/>
          <w:numId w:val="39"/>
        </w:numPr>
        <w:jc w:val="both"/>
        <w:rPr>
          <w:b/>
          <w:bCs/>
        </w:rPr>
      </w:pPr>
      <w:r w:rsidRPr="00307B63">
        <w:rPr>
          <w:b/>
          <w:bCs/>
        </w:rPr>
        <w:t xml:space="preserve">Žiadateľ o aktiváciu konta Technický používateľ </w:t>
      </w:r>
      <w:r w:rsidRPr="00307B63">
        <w:rPr>
          <w:bCs/>
        </w:rPr>
        <w:t>(ďalej aj „Žiadateľ o  konto TP“) je pre účely týchto Záväzných podmienok subjekt evidovaný vo verejnej časti ITMS2014+, ktorý vystupuje v roli žiadateľa o aktiváciu konta Technický používateľ.</w:t>
      </w:r>
    </w:p>
    <w:p w:rsidR="007D3473" w:rsidRPr="00307B63" w:rsidRDefault="001A640A" w:rsidP="00843FCF">
      <w:pPr>
        <w:pStyle w:val="Odsekzoznamu"/>
        <w:numPr>
          <w:ilvl w:val="0"/>
          <w:numId w:val="39"/>
        </w:numPr>
        <w:spacing w:before="120" w:after="120"/>
        <w:contextualSpacing w:val="0"/>
        <w:jc w:val="both"/>
        <w:rPr>
          <w:bCs/>
        </w:rPr>
      </w:pPr>
      <w:proofErr w:type="spellStart"/>
      <w:r w:rsidRPr="00307B63">
        <w:rPr>
          <w:b/>
          <w:bCs/>
        </w:rPr>
        <w:t>ŽoAK</w:t>
      </w:r>
      <w:proofErr w:type="spellEnd"/>
      <w:r w:rsidRPr="00307B63">
        <w:rPr>
          <w:bCs/>
        </w:rPr>
        <w:t xml:space="preserve"> je pre účely týchto Záväzných podmienok  Žiadosť o aktiváciu </w:t>
      </w:r>
      <w:r w:rsidR="00843FCF" w:rsidRPr="00307B63">
        <w:rPr>
          <w:bCs/>
        </w:rPr>
        <w:t xml:space="preserve">používateľského </w:t>
      </w:r>
      <w:r w:rsidRPr="00307B63">
        <w:rPr>
          <w:bCs/>
        </w:rPr>
        <w:t xml:space="preserve">konta </w:t>
      </w:r>
      <w:r w:rsidR="00843FCF" w:rsidRPr="00307B63">
        <w:rPr>
          <w:bCs/>
        </w:rPr>
        <w:t xml:space="preserve">na </w:t>
      </w:r>
      <w:r w:rsidRPr="00307B63">
        <w:rPr>
          <w:bCs/>
        </w:rPr>
        <w:t>verejnej časti ITMS2014+, ktorú vypĺňa žiadateľ. Žiadosť sa vypĺňa  prostredníctvom formulára dostupného na verejnej časti ITMS2014+</w:t>
      </w:r>
      <w:r w:rsidR="00D36C7E" w:rsidRPr="00307B63">
        <w:rPr>
          <w:bCs/>
        </w:rPr>
        <w:t xml:space="preserve">. </w:t>
      </w:r>
      <w:r w:rsidR="00843FCF" w:rsidRPr="00307B63">
        <w:rPr>
          <w:bCs/>
        </w:rPr>
        <w:t>Žiadosť sa vypĺňa  prostredníctvom formulára dostupného na verejnej časti ITMS2014+.</w:t>
      </w:r>
    </w:p>
    <w:p w:rsidR="005A196C" w:rsidRDefault="005A196C" w:rsidP="005A196C">
      <w:pPr>
        <w:pStyle w:val="Odsekzoznamu"/>
        <w:numPr>
          <w:ilvl w:val="0"/>
          <w:numId w:val="39"/>
        </w:numPr>
        <w:spacing w:before="120" w:after="120"/>
        <w:contextualSpacing w:val="0"/>
        <w:jc w:val="both"/>
        <w:rPr>
          <w:ins w:id="15" w:author="Autor"/>
          <w:bCs/>
        </w:rPr>
      </w:pPr>
      <w:bookmarkStart w:id="16" w:name="_Toc414266833"/>
      <w:bookmarkStart w:id="17" w:name="_Toc417905944"/>
      <w:proofErr w:type="spellStart"/>
      <w:r w:rsidRPr="00307B63">
        <w:rPr>
          <w:b/>
          <w:bCs/>
        </w:rPr>
        <w:t>ŽoAKTP</w:t>
      </w:r>
      <w:proofErr w:type="spellEnd"/>
      <w:r w:rsidRPr="00307B63">
        <w:rPr>
          <w:b/>
          <w:bCs/>
        </w:rPr>
        <w:t xml:space="preserve"> </w:t>
      </w:r>
      <w:r w:rsidRPr="00307B63">
        <w:rPr>
          <w:bCs/>
        </w:rPr>
        <w:t>je pre účely týchto Záväzných podmienok Žiadosť o aktiváciu konta Technický používateľ, ktorou subjekt evidovaný vo verejnej časti žiada o zriadenie konta Technický používateľ.</w:t>
      </w:r>
    </w:p>
    <w:p w:rsidR="00CB7EAD" w:rsidRPr="00307B63" w:rsidRDefault="00CB7EAD" w:rsidP="005A196C">
      <w:pPr>
        <w:pStyle w:val="Odsekzoznamu"/>
        <w:numPr>
          <w:ilvl w:val="0"/>
          <w:numId w:val="39"/>
        </w:numPr>
        <w:spacing w:before="120" w:after="120"/>
        <w:contextualSpacing w:val="0"/>
        <w:jc w:val="both"/>
        <w:rPr>
          <w:bCs/>
        </w:rPr>
      </w:pPr>
      <w:ins w:id="18" w:author="Autor">
        <w:r>
          <w:rPr>
            <w:b/>
            <w:bCs/>
          </w:rPr>
          <w:t xml:space="preserve">Sprostredkovateľ </w:t>
        </w:r>
        <w:r w:rsidRPr="000C2C72">
          <w:rPr>
            <w:bCs/>
            <w:rPrChange w:id="19" w:author="Autor">
              <w:rPr>
                <w:b/>
                <w:bCs/>
              </w:rPr>
            </w:rPrChange>
          </w:rPr>
          <w:t xml:space="preserve">je oprávnený </w:t>
        </w:r>
        <w:r>
          <w:rPr>
            <w:bCs/>
          </w:rPr>
          <w:t xml:space="preserve">na </w:t>
        </w:r>
        <w:r w:rsidRPr="000C2C72">
          <w:rPr>
            <w:bCs/>
            <w:rPrChange w:id="20" w:author="Autor">
              <w:rPr>
                <w:b/>
                <w:bCs/>
              </w:rPr>
            </w:rPrChange>
          </w:rPr>
          <w:t xml:space="preserve"> spracovanie osobných údajov</w:t>
        </w:r>
        <w:r>
          <w:rPr>
            <w:bCs/>
          </w:rPr>
          <w:t xml:space="preserve"> podľa § 34</w:t>
        </w:r>
        <w:r w:rsidR="000C2C72">
          <w:rPr>
            <w:bCs/>
          </w:rPr>
          <w:t xml:space="preserve"> a </w:t>
        </w:r>
        <w:proofErr w:type="spellStart"/>
        <w:r w:rsidR="000C2C72">
          <w:rPr>
            <w:bCs/>
          </w:rPr>
          <w:t>nasl</w:t>
        </w:r>
        <w:proofErr w:type="spellEnd"/>
        <w:r w:rsidR="000C2C72">
          <w:rPr>
            <w:bCs/>
          </w:rPr>
          <w:t>.</w:t>
        </w:r>
        <w:r>
          <w:rPr>
            <w:bCs/>
          </w:rPr>
          <w:t xml:space="preserve"> ZOOÚ. Sprostredkovateľom</w:t>
        </w:r>
        <w:r w:rsidR="000C2C72">
          <w:rPr>
            <w:bCs/>
          </w:rPr>
          <w:t xml:space="preserve"> je</w:t>
        </w:r>
        <w:r>
          <w:rPr>
            <w:bCs/>
          </w:rPr>
          <w:t xml:space="preserve"> podľa Zmluvy o spracúvaní osobných údajov číslo 108/2018 medzi Úradom podpredsedu vlády Slovenskej republiky pre investície a informatizáciu a</w:t>
        </w:r>
        <w:r w:rsidR="000C2C72">
          <w:rPr>
            <w:bCs/>
          </w:rPr>
          <w:t> </w:t>
        </w:r>
        <w:proofErr w:type="spellStart"/>
        <w:r>
          <w:rPr>
            <w:bCs/>
          </w:rPr>
          <w:t>DataCentrom</w:t>
        </w:r>
        <w:proofErr w:type="spellEnd"/>
        <w:r w:rsidR="000C2C72">
          <w:rPr>
            <w:bCs/>
          </w:rPr>
          <w:t xml:space="preserve"> a podľa Zmluvy o spracúvaní osobných údajov číslo 126/2018 medzi Úradom podpredsedu vlády Slovenskej republiky pre investície a informatizáciu a </w:t>
        </w:r>
        <w:proofErr w:type="spellStart"/>
        <w:r w:rsidR="000C2C72">
          <w:rPr>
            <w:bCs/>
          </w:rPr>
          <w:t>Atos</w:t>
        </w:r>
        <w:proofErr w:type="spellEnd"/>
        <w:r w:rsidR="000C2C72">
          <w:rPr>
            <w:bCs/>
          </w:rPr>
          <w:t xml:space="preserve"> IT </w:t>
        </w:r>
        <w:proofErr w:type="spellStart"/>
        <w:r w:rsidR="000C2C72">
          <w:rPr>
            <w:bCs/>
          </w:rPr>
          <w:t>Solutions</w:t>
        </w:r>
        <w:proofErr w:type="spellEnd"/>
        <w:r w:rsidR="000C2C72">
          <w:rPr>
            <w:bCs/>
          </w:rPr>
          <w:t xml:space="preserve"> and </w:t>
        </w:r>
        <w:proofErr w:type="spellStart"/>
        <w:r w:rsidR="000C2C72">
          <w:rPr>
            <w:bCs/>
          </w:rPr>
          <w:t>Services</w:t>
        </w:r>
        <w:proofErr w:type="spellEnd"/>
        <w:r w:rsidR="000C2C72">
          <w:rPr>
            <w:bCs/>
          </w:rPr>
          <w:t xml:space="preserve"> s.r.o., AXON PRO, s.r.o., JUMP soft a.s. Sprostredkovateľ je oprávnený na spracovanie osobných údajov počas účinností uvedených zmlúv. </w:t>
        </w:r>
      </w:ins>
      <w:bookmarkStart w:id="21" w:name="_GoBack"/>
      <w:bookmarkEnd w:id="21"/>
    </w:p>
    <w:p w:rsidR="0067228C" w:rsidRPr="005B747C" w:rsidRDefault="000139B7" w:rsidP="008B78AF">
      <w:pPr>
        <w:pStyle w:val="MPCKO1"/>
        <w:tabs>
          <w:tab w:val="left" w:pos="426"/>
        </w:tabs>
        <w:spacing w:before="480"/>
        <w:ind w:left="425" w:hanging="425"/>
        <w:jc w:val="both"/>
      </w:pPr>
      <w:bookmarkStart w:id="22" w:name="_Toc502307853"/>
      <w:r w:rsidRPr="005B747C">
        <w:t>3</w:t>
      </w:r>
      <w:r w:rsidR="006A314A" w:rsidRPr="005B747C">
        <w:t xml:space="preserve"> P</w:t>
      </w:r>
      <w:r w:rsidRPr="005B747C">
        <w:t xml:space="preserve">ostup </w:t>
      </w:r>
      <w:r w:rsidR="00B62B45">
        <w:t xml:space="preserve">pre predkladanie a schvaľovanie </w:t>
      </w:r>
      <w:r w:rsidR="005B7787">
        <w:t>Ž</w:t>
      </w:r>
      <w:r w:rsidR="006A314A" w:rsidRPr="005B747C">
        <w:t>iadosti o</w:t>
      </w:r>
      <w:r w:rsidR="00B62B45">
        <w:t> aktiváciu konta</w:t>
      </w:r>
      <w:r w:rsidR="00B62B45" w:rsidRPr="005B747C">
        <w:t xml:space="preserve"> </w:t>
      </w:r>
      <w:r w:rsidRPr="005B747C">
        <w:t xml:space="preserve">do </w:t>
      </w:r>
      <w:r w:rsidR="0067228C" w:rsidRPr="005B747C">
        <w:t>verejnej časti ITMS2014+</w:t>
      </w:r>
      <w:bookmarkEnd w:id="16"/>
      <w:bookmarkEnd w:id="17"/>
      <w:bookmarkEnd w:id="22"/>
    </w:p>
    <w:p w:rsidR="00130020" w:rsidRPr="005B747C" w:rsidRDefault="001A640A" w:rsidP="006A314A">
      <w:pPr>
        <w:pStyle w:val="Odsekzoznamu"/>
        <w:numPr>
          <w:ilvl w:val="0"/>
          <w:numId w:val="41"/>
        </w:numPr>
        <w:spacing w:before="120" w:after="120"/>
        <w:contextualSpacing w:val="0"/>
        <w:jc w:val="both"/>
      </w:pPr>
      <w:r w:rsidRPr="005B747C">
        <w:t xml:space="preserve">Verejná časť ITMS2014+ je k dispozícii na </w:t>
      </w:r>
      <w:r w:rsidR="00B93314" w:rsidRPr="005B747C">
        <w:t>adrese</w:t>
      </w:r>
      <w:r w:rsidRPr="005B747C">
        <w:t xml:space="preserve"> </w:t>
      </w:r>
      <w:hyperlink r:id="rId12" w:history="1">
        <w:r w:rsidR="00313DA4" w:rsidRPr="005B747C">
          <w:rPr>
            <w:rStyle w:val="Hypertextovprepojenie"/>
          </w:rPr>
          <w:t>https://www.itms2014.sk</w:t>
        </w:r>
      </w:hyperlink>
      <w:r w:rsidR="00313DA4" w:rsidRPr="005B747C">
        <w:t>.</w:t>
      </w:r>
    </w:p>
    <w:p w:rsidR="001A640A" w:rsidRPr="005B747C" w:rsidRDefault="00B93314" w:rsidP="006A314A">
      <w:pPr>
        <w:pStyle w:val="Odsekzoznamu"/>
        <w:numPr>
          <w:ilvl w:val="0"/>
          <w:numId w:val="41"/>
        </w:numPr>
        <w:spacing w:before="120" w:after="120"/>
        <w:contextualSpacing w:val="0"/>
        <w:jc w:val="both"/>
        <w:rPr>
          <w:noProof/>
        </w:rPr>
      </w:pPr>
      <w:r w:rsidRPr="005B747C">
        <w:t xml:space="preserve">Pri </w:t>
      </w:r>
      <w:r w:rsidR="00392D8A" w:rsidRPr="005B747C">
        <w:rPr>
          <w:noProof/>
        </w:rPr>
        <w:t xml:space="preserve">spracovaní a </w:t>
      </w:r>
      <w:r w:rsidR="00130020" w:rsidRPr="005B747C">
        <w:rPr>
          <w:noProof/>
        </w:rPr>
        <w:t xml:space="preserve">predložení </w:t>
      </w:r>
      <w:r w:rsidRPr="005B747C">
        <w:rPr>
          <w:noProof/>
        </w:rPr>
        <w:t xml:space="preserve">žiadosti o vytvorenie prístupu do verejnej časti ITMS2014+ </w:t>
      </w:r>
      <w:r w:rsidR="005B7787">
        <w:rPr>
          <w:noProof/>
        </w:rPr>
        <w:t>Ž</w:t>
      </w:r>
      <w:r w:rsidR="001A640A" w:rsidRPr="005B747C">
        <w:rPr>
          <w:noProof/>
        </w:rPr>
        <w:t xml:space="preserve">iadateľ postupuje </w:t>
      </w:r>
      <w:r w:rsidR="00130020" w:rsidRPr="005B747C">
        <w:rPr>
          <w:noProof/>
        </w:rPr>
        <w:t>v súlade s postupom</w:t>
      </w:r>
      <w:r w:rsidR="001A640A" w:rsidRPr="005B747C">
        <w:rPr>
          <w:noProof/>
        </w:rPr>
        <w:t xml:space="preserve">, ktorý </w:t>
      </w:r>
      <w:r w:rsidR="00130020" w:rsidRPr="005B747C">
        <w:rPr>
          <w:noProof/>
        </w:rPr>
        <w:t xml:space="preserve">sa nachádza </w:t>
      </w:r>
      <w:r w:rsidRPr="005B747C">
        <w:rPr>
          <w:noProof/>
        </w:rPr>
        <w:t xml:space="preserve">v úvodnom kroku </w:t>
      </w:r>
      <w:r w:rsidR="00130020" w:rsidRPr="005B747C">
        <w:rPr>
          <w:noProof/>
        </w:rPr>
        <w:t>registrácie</w:t>
      </w:r>
      <w:r w:rsidR="00392D8A" w:rsidRPr="005B747C">
        <w:rPr>
          <w:noProof/>
        </w:rPr>
        <w:t xml:space="preserve"> na </w:t>
      </w:r>
      <w:hyperlink r:id="rId13" w:history="1">
        <w:r w:rsidR="00392D8A" w:rsidRPr="005B747C">
          <w:rPr>
            <w:rStyle w:val="Hypertextovprepojenie"/>
            <w:noProof/>
          </w:rPr>
          <w:t>www.itms2014.sk</w:t>
        </w:r>
      </w:hyperlink>
      <w:r w:rsidR="00392D8A" w:rsidRPr="005B747C">
        <w:rPr>
          <w:noProof/>
        </w:rPr>
        <w:t xml:space="preserve"> </w:t>
      </w:r>
      <w:r w:rsidRPr="005B747C">
        <w:rPr>
          <w:noProof/>
        </w:rPr>
        <w:t xml:space="preserve">a ktorý sa zároveň </w:t>
      </w:r>
      <w:r w:rsidR="00C967E3" w:rsidRPr="005B747C">
        <w:rPr>
          <w:noProof/>
        </w:rPr>
        <w:t>sa nachádza v prílohe č. 1 tohto usmernenia</w:t>
      </w:r>
      <w:r w:rsidR="001A640A" w:rsidRPr="005B747C">
        <w:rPr>
          <w:noProof/>
        </w:rPr>
        <w:t xml:space="preserve">. </w:t>
      </w:r>
    </w:p>
    <w:p w:rsidR="000139B7" w:rsidRPr="005B747C" w:rsidRDefault="000139B7" w:rsidP="006A314A">
      <w:pPr>
        <w:pStyle w:val="Odsekzoznamu"/>
        <w:numPr>
          <w:ilvl w:val="0"/>
          <w:numId w:val="41"/>
        </w:numPr>
        <w:spacing w:before="120" w:after="120"/>
        <w:contextualSpacing w:val="0"/>
        <w:jc w:val="both"/>
        <w:rPr>
          <w:noProof/>
        </w:rPr>
      </w:pPr>
      <w:r w:rsidRPr="005B747C">
        <w:rPr>
          <w:bCs/>
          <w:noProof/>
          <w:color w:val="000000"/>
        </w:rPr>
        <w:t xml:space="preserve">Poučenie </w:t>
      </w:r>
      <w:r w:rsidR="005B7787">
        <w:rPr>
          <w:bCs/>
          <w:noProof/>
          <w:color w:val="000000"/>
        </w:rPr>
        <w:t>P</w:t>
      </w:r>
      <w:r w:rsidRPr="005B747C">
        <w:rPr>
          <w:bCs/>
          <w:noProof/>
          <w:color w:val="000000"/>
        </w:rPr>
        <w:t>oužívateľa verejnej časti ITMS2014+ v súvislosti so spracovaním osobných údajov</w:t>
      </w:r>
      <w:r w:rsidR="00C967E3" w:rsidRPr="005B747C">
        <w:rPr>
          <w:bCs/>
          <w:noProof/>
          <w:color w:val="000000"/>
        </w:rPr>
        <w:t>:</w:t>
      </w:r>
    </w:p>
    <w:p w:rsidR="005D14E2" w:rsidRPr="005B747C" w:rsidRDefault="001A640A" w:rsidP="006A314A">
      <w:pPr>
        <w:spacing w:before="120" w:after="120"/>
        <w:ind w:left="709"/>
        <w:jc w:val="both"/>
        <w:rPr>
          <w:noProof/>
          <w:color w:val="000000"/>
        </w:rPr>
      </w:pPr>
      <w:r w:rsidRPr="005B747C">
        <w:rPr>
          <w:noProof/>
          <w:color w:val="000000"/>
        </w:rPr>
        <w:t xml:space="preserve">Osobné údaje v rozsahu uvedenom v ŽoAK-u sú spracúvané v súlade so ZOOÚ. Žiadateľ berie na vedomie, že v zmysle </w:t>
      </w:r>
      <w:del w:id="23" w:author="Autor">
        <w:r w:rsidRPr="005B747C" w:rsidDel="002B15BC">
          <w:rPr>
            <w:noProof/>
            <w:color w:val="000000"/>
          </w:rPr>
          <w:delText>§ 10</w:delText>
        </w:r>
      </w:del>
      <w:ins w:id="24" w:author="Autor">
        <w:r w:rsidR="002B15BC">
          <w:rPr>
            <w:noProof/>
            <w:color w:val="000000"/>
          </w:rPr>
          <w:t>-</w:t>
        </w:r>
      </w:ins>
      <w:r w:rsidRPr="005B747C">
        <w:rPr>
          <w:noProof/>
          <w:color w:val="000000"/>
        </w:rPr>
        <w:t xml:space="preserve"> </w:t>
      </w:r>
      <w:ins w:id="25" w:author="Autor">
        <w:r w:rsidR="00883E1E">
          <w:rPr>
            <w:noProof/>
            <w:color w:val="000000"/>
          </w:rPr>
          <w:t xml:space="preserve">§ 13 ods. 1 písm. c) </w:t>
        </w:r>
      </w:ins>
      <w:r w:rsidRPr="005B747C">
        <w:rPr>
          <w:noProof/>
          <w:color w:val="000000"/>
        </w:rPr>
        <w:t>ZOOÚ v spojitosti s § 47 zákona č.</w:t>
      </w:r>
      <w:r w:rsidR="00C967E3" w:rsidRPr="005B747C">
        <w:rPr>
          <w:noProof/>
          <w:color w:val="000000"/>
        </w:rPr>
        <w:t> </w:t>
      </w:r>
      <w:r w:rsidRPr="005B747C">
        <w:rPr>
          <w:noProof/>
          <w:color w:val="000000"/>
        </w:rPr>
        <w:t>292/2014 Z. z. o príspevku poskytovanom z európskych štrukturálnych a investičných fondov je možné spracovanie osobných údajov v rozsahu citovaných zákonov vykonávať aj bez výslovného súhlasu dotknutej osoby.</w:t>
      </w:r>
    </w:p>
    <w:p w:rsidR="00C4516A" w:rsidRPr="005B747C" w:rsidRDefault="000139B7" w:rsidP="006A314A">
      <w:pPr>
        <w:spacing w:before="120" w:after="120"/>
        <w:ind w:left="709"/>
        <w:jc w:val="both"/>
        <w:rPr>
          <w:noProof/>
          <w:color w:val="000000"/>
        </w:rPr>
      </w:pPr>
      <w:r w:rsidRPr="005B747C">
        <w:rPr>
          <w:noProof/>
          <w:color w:val="000000"/>
        </w:rPr>
        <w:t xml:space="preserve">Osobné údaje súvisiace s prístupom do verejnej časti ITMS2014+ budú spracúvané DataCentrom (štátna rozpočtová organizácia, sídlom: Cintorínska 5, 814 88 Bratislava, IČO: 00 151 564) a Úradom </w:t>
      </w:r>
      <w:r w:rsidR="005D14E2" w:rsidRPr="005B747C">
        <w:rPr>
          <w:noProof/>
          <w:color w:val="000000"/>
        </w:rPr>
        <w:t xml:space="preserve">podpredsedu vlády SR pre investície a informatizáciu </w:t>
      </w:r>
      <w:r w:rsidRPr="005B747C">
        <w:rPr>
          <w:noProof/>
          <w:color w:val="000000"/>
        </w:rPr>
        <w:t xml:space="preserve">(sídlom: </w:t>
      </w:r>
      <w:r w:rsidR="005D14E2" w:rsidRPr="005B747C">
        <w:rPr>
          <w:noProof/>
          <w:color w:val="000000"/>
        </w:rPr>
        <w:t xml:space="preserve">Štefánikova 15, 811 05 </w:t>
      </w:r>
      <w:r w:rsidRPr="005B747C">
        <w:rPr>
          <w:noProof/>
          <w:color w:val="000000"/>
        </w:rPr>
        <w:t xml:space="preserve">Bratislava IČO: </w:t>
      </w:r>
      <w:r w:rsidR="005D14E2" w:rsidRPr="005B747C">
        <w:rPr>
          <w:noProof/>
          <w:color w:val="000000"/>
        </w:rPr>
        <w:t>50 349 287</w:t>
      </w:r>
      <w:r w:rsidRPr="005B747C">
        <w:rPr>
          <w:noProof/>
          <w:color w:val="000000"/>
        </w:rPr>
        <w:t>) vykonávajúcim kompetencie Centrálneho koordinačného orgánu, ktorý je správc</w:t>
      </w:r>
      <w:r w:rsidR="005D14E2" w:rsidRPr="005B747C">
        <w:rPr>
          <w:noProof/>
          <w:color w:val="000000"/>
        </w:rPr>
        <w:t>om</w:t>
      </w:r>
      <w:r w:rsidRPr="005B747C">
        <w:rPr>
          <w:noProof/>
          <w:color w:val="000000"/>
        </w:rPr>
        <w:t xml:space="preserve"> informačného systému ITMS2014+ a v zmysle ZOOÚ je prevádzkovateľom pre potreby riadenia prístupov do informačného systému ITMS2014+.</w:t>
      </w:r>
    </w:p>
    <w:p w:rsidR="001A640A" w:rsidRPr="005B747C" w:rsidRDefault="001A640A" w:rsidP="006A314A">
      <w:pPr>
        <w:spacing w:before="120" w:after="120"/>
        <w:ind w:left="709"/>
        <w:jc w:val="both"/>
        <w:rPr>
          <w:noProof/>
        </w:rPr>
      </w:pPr>
      <w:r w:rsidRPr="005B747C">
        <w:rPr>
          <w:noProof/>
          <w:color w:val="000000"/>
        </w:rPr>
        <w:lastRenderedPageBreak/>
        <w:t xml:space="preserve">Žiadateľ podpisom </w:t>
      </w:r>
      <w:r w:rsidR="00313DA4" w:rsidRPr="005B747C">
        <w:rPr>
          <w:noProof/>
          <w:color w:val="000000"/>
        </w:rPr>
        <w:t>ŽoAK-u</w:t>
      </w:r>
      <w:r w:rsidRPr="005B747C">
        <w:rPr>
          <w:noProof/>
          <w:color w:val="000000"/>
        </w:rPr>
        <w:t xml:space="preserve"> vyhlasuje, že sa oboznámil s relevantnými predpismi upravujúcimi ITMS2014+, najmä </w:t>
      </w:r>
      <w:r w:rsidR="00313DA4" w:rsidRPr="005B747C">
        <w:rPr>
          <w:noProof/>
          <w:color w:val="000000"/>
        </w:rPr>
        <w:t>Z</w:t>
      </w:r>
      <w:r w:rsidR="00313DA4" w:rsidRPr="005B747C">
        <w:rPr>
          <w:noProof/>
          <w:szCs w:val="20"/>
        </w:rPr>
        <w:t>áväznými podmienkami používania verejnej časti ITMS2014+</w:t>
      </w:r>
      <w:r w:rsidRPr="005B747C">
        <w:rPr>
          <w:noProof/>
          <w:color w:val="000000"/>
        </w:rPr>
        <w:t>.</w:t>
      </w:r>
    </w:p>
    <w:p w:rsidR="000139B7" w:rsidRPr="005B747C" w:rsidRDefault="00C967E3" w:rsidP="006A314A">
      <w:pPr>
        <w:pStyle w:val="Odsekzoznamu"/>
        <w:numPr>
          <w:ilvl w:val="0"/>
          <w:numId w:val="41"/>
        </w:numPr>
        <w:spacing w:before="120" w:after="120"/>
        <w:contextualSpacing w:val="0"/>
        <w:jc w:val="both"/>
      </w:pPr>
      <w:r w:rsidRPr="005B747C">
        <w:rPr>
          <w:noProof/>
        </w:rPr>
        <w:t>Zriaďovanie p</w:t>
      </w:r>
      <w:r w:rsidR="000139B7" w:rsidRPr="005B747C">
        <w:rPr>
          <w:noProof/>
        </w:rPr>
        <w:t>rístup</w:t>
      </w:r>
      <w:r w:rsidRPr="005B747C">
        <w:rPr>
          <w:noProof/>
        </w:rPr>
        <w:t>ov</w:t>
      </w:r>
      <w:r w:rsidR="000139B7" w:rsidRPr="005B747C">
        <w:t xml:space="preserve"> do verejnej časti ITMS2014+ </w:t>
      </w:r>
      <w:r w:rsidRPr="005B747C">
        <w:t xml:space="preserve">sa riadi </w:t>
      </w:r>
      <w:r w:rsidR="000139B7" w:rsidRPr="005B747C">
        <w:t>nasledovn</w:t>
      </w:r>
      <w:r w:rsidRPr="005B747C">
        <w:t>ým</w:t>
      </w:r>
      <w:r w:rsidR="000139B7" w:rsidRPr="005B747C">
        <w:t xml:space="preserve"> postup</w:t>
      </w:r>
      <w:r w:rsidRPr="005B747C">
        <w:t>om</w:t>
      </w:r>
      <w:r w:rsidR="000139B7" w:rsidRPr="005B747C">
        <w:t xml:space="preserve">: </w:t>
      </w:r>
    </w:p>
    <w:p w:rsidR="000139B7" w:rsidRPr="005B747C" w:rsidRDefault="001A640A" w:rsidP="006A314A">
      <w:pPr>
        <w:pStyle w:val="Odsekzoznamu"/>
        <w:numPr>
          <w:ilvl w:val="0"/>
          <w:numId w:val="40"/>
        </w:numPr>
        <w:spacing w:before="120" w:after="120"/>
        <w:contextualSpacing w:val="0"/>
        <w:jc w:val="both"/>
      </w:pPr>
      <w:r w:rsidRPr="005B747C">
        <w:t xml:space="preserve">Žiadateľ prostredníctvom verejnej časti ITMS2014+ vyplní a odošle elektronickú formu </w:t>
      </w:r>
      <w:r w:rsidR="005B7787">
        <w:t>Ž</w:t>
      </w:r>
      <w:r w:rsidRPr="005B747C">
        <w:t xml:space="preserve">iadosti o aktiváciu používateľského konta. Žiadateľ zodpovedá za úplnosť a správnosť informácii, ktoré uvádza v súvislosti s aktiváciou a používaním konta do verejnej časti ITMS2014+. V žiadosti definuje základné údaje subjektu (názov, adresné údaje, kontaktné údaje, štatutárnych zástupcov), </w:t>
      </w:r>
      <w:r w:rsidR="00C967E3" w:rsidRPr="005B747C">
        <w:t xml:space="preserve">ako aj jednu alebo viac </w:t>
      </w:r>
      <w:r w:rsidRPr="005B747C">
        <w:t>konkrétn</w:t>
      </w:r>
      <w:r w:rsidR="00C967E3" w:rsidRPr="005B747C">
        <w:t>ych</w:t>
      </w:r>
      <w:r w:rsidRPr="005B747C">
        <w:t xml:space="preserve"> fyzick</w:t>
      </w:r>
      <w:r w:rsidR="00C967E3" w:rsidRPr="005B747C">
        <w:t>ých</w:t>
      </w:r>
      <w:r w:rsidRPr="005B747C">
        <w:t xml:space="preserve"> os</w:t>
      </w:r>
      <w:r w:rsidR="00C967E3" w:rsidRPr="005B747C">
        <w:t>ôb</w:t>
      </w:r>
      <w:r w:rsidRPr="005B747C">
        <w:t xml:space="preserve"> ako </w:t>
      </w:r>
      <w:r w:rsidR="005B7787">
        <w:t>P</w:t>
      </w:r>
      <w:r w:rsidRPr="005B747C">
        <w:t>oužívateľ</w:t>
      </w:r>
      <w:r w:rsidR="00C967E3" w:rsidRPr="005B747C">
        <w:t>ov</w:t>
      </w:r>
      <w:r w:rsidRPr="005B747C">
        <w:t xml:space="preserve"> verejnej časti ITMS2014+ </w:t>
      </w:r>
      <w:r w:rsidR="00392D8A" w:rsidRPr="005B747C">
        <w:t>za </w:t>
      </w:r>
      <w:r w:rsidR="00C967E3" w:rsidRPr="005B747C">
        <w:t xml:space="preserve">subjekt (pre každého používateľa </w:t>
      </w:r>
      <w:r w:rsidR="005B7787">
        <w:t>Ž</w:t>
      </w:r>
      <w:r w:rsidR="00C967E3" w:rsidRPr="005B747C">
        <w:t xml:space="preserve">iadateľ </w:t>
      </w:r>
      <w:r w:rsidRPr="005B747C">
        <w:t>definuje používateľské meno (</w:t>
      </w:r>
      <w:proofErr w:type="spellStart"/>
      <w:r w:rsidRPr="005B747C">
        <w:t>login</w:t>
      </w:r>
      <w:proofErr w:type="spellEnd"/>
      <w:r w:rsidRPr="005B747C">
        <w:t>) v</w:t>
      </w:r>
      <w:r w:rsidR="00F62C33" w:rsidRPr="005B747C">
        <w:t> </w:t>
      </w:r>
      <w:r w:rsidRPr="005B747C">
        <w:t xml:space="preserve">tvare emailovej adresy, na ktorú je </w:t>
      </w:r>
      <w:r w:rsidR="00C967E3" w:rsidRPr="005B747C">
        <w:t xml:space="preserve">po schválení žiadosti </w:t>
      </w:r>
      <w:r w:rsidRPr="005B747C">
        <w:t>automaticky zasielaná linka pre zadefinovanie hesla</w:t>
      </w:r>
      <w:r w:rsidR="00C967E3" w:rsidRPr="005B747C">
        <w:t>)</w:t>
      </w:r>
      <w:r w:rsidRPr="005B747C">
        <w:t>;</w:t>
      </w:r>
      <w:r w:rsidR="00F62C33" w:rsidRPr="005B747C">
        <w:t xml:space="preserve"> </w:t>
      </w:r>
    </w:p>
    <w:p w:rsidR="001A640A" w:rsidRPr="005B747C" w:rsidRDefault="001A640A" w:rsidP="006A314A">
      <w:pPr>
        <w:pStyle w:val="Odsekzoznamu"/>
        <w:numPr>
          <w:ilvl w:val="0"/>
          <w:numId w:val="40"/>
        </w:numPr>
        <w:spacing w:before="120" w:after="120"/>
        <w:contextualSpacing w:val="0"/>
        <w:jc w:val="both"/>
      </w:pPr>
      <w:r w:rsidRPr="005B747C">
        <w:t xml:space="preserve">Verejná časť ITMS2014+ na základe identifikačného čísla subjektu (IČO) obsahuje funkcionalitu overenia a identifikovania žiadateľa, ktorý už je v systéme ITMS2014+ evidovaný. V takomto prípade systém  zabezpečí prevod dostupných údajov </w:t>
      </w:r>
      <w:r w:rsidR="005B7787">
        <w:t>Ž</w:t>
      </w:r>
      <w:r w:rsidRPr="005B747C">
        <w:t xml:space="preserve">iadateľa priamo do formulára žiadosti o aktiváciu konta. Žiadateľ má možnosť určité údaje vo formulári editovať, resp. upraviť; </w:t>
      </w:r>
    </w:p>
    <w:p w:rsidR="00F318DC" w:rsidRPr="005B747C" w:rsidRDefault="006F0BEE" w:rsidP="006A314A">
      <w:pPr>
        <w:pStyle w:val="Odsekzoznamu"/>
        <w:numPr>
          <w:ilvl w:val="0"/>
          <w:numId w:val="40"/>
        </w:numPr>
        <w:spacing w:before="120" w:after="120"/>
        <w:contextualSpacing w:val="0"/>
        <w:jc w:val="both"/>
      </w:pPr>
      <w:r w:rsidRPr="005B747C">
        <w:t>Žiadateľ po vypracovaní a odoslaní elektronickej formy žiadosti o aktiváciu konta</w:t>
      </w:r>
      <w:r w:rsidR="009A5D9F" w:rsidRPr="005B747C">
        <w:t xml:space="preserve"> </w:t>
      </w:r>
      <w:r w:rsidRPr="005B747C">
        <w:t xml:space="preserve">žiadosť vytlačí, </w:t>
      </w:r>
      <w:r w:rsidR="0003084B" w:rsidRPr="005B747C">
        <w:t xml:space="preserve">zabezpečí jej podpísanie </w:t>
      </w:r>
      <w:r w:rsidRPr="005B747C">
        <w:t>úrad</w:t>
      </w:r>
      <w:r w:rsidR="0003084B" w:rsidRPr="005B747C">
        <w:t>ne</w:t>
      </w:r>
      <w:r w:rsidRPr="005B747C">
        <w:t xml:space="preserve"> </w:t>
      </w:r>
      <w:r w:rsidR="0003084B" w:rsidRPr="005B747C">
        <w:t>overeným podpisom</w:t>
      </w:r>
      <w:r w:rsidRPr="005B747C">
        <w:t xml:space="preserve"> </w:t>
      </w:r>
      <w:r w:rsidR="0003084B" w:rsidRPr="005B747C">
        <w:t xml:space="preserve">štatutárneho zástupcu </w:t>
      </w:r>
      <w:r w:rsidRPr="005B747C">
        <w:t>v zmysle zákon</w:t>
      </w:r>
      <w:r w:rsidR="00C967E3" w:rsidRPr="005B747C">
        <w:t>a</w:t>
      </w:r>
      <w:r w:rsidRPr="005B747C">
        <w:t xml:space="preserve"> č.</w:t>
      </w:r>
      <w:r w:rsidR="00C967E3" w:rsidRPr="005B747C">
        <w:t> </w:t>
      </w:r>
      <w:r w:rsidRPr="005B747C">
        <w:t>323/1992 Z</w:t>
      </w:r>
      <w:r w:rsidR="00C967E3" w:rsidRPr="005B747C">
        <w:t>.</w:t>
      </w:r>
      <w:r w:rsidR="00C967E3" w:rsidRPr="005B747C">
        <w:rPr>
          <w:lang w:val="en-US"/>
        </w:rPr>
        <w:t xml:space="preserve">z. </w:t>
      </w:r>
      <w:r w:rsidRPr="005B747C">
        <w:t>o notároch a notárskej činnosti (Notársky poriadok</w:t>
      </w:r>
      <w:r w:rsidR="00C967E3" w:rsidRPr="005B747C">
        <w:t>) alebo</w:t>
      </w:r>
      <w:r w:rsidRPr="005B747C">
        <w:t xml:space="preserve"> zákon</w:t>
      </w:r>
      <w:r w:rsidR="00C967E3" w:rsidRPr="005B747C">
        <w:t>a</w:t>
      </w:r>
      <w:r w:rsidRPr="005B747C">
        <w:t xml:space="preserve"> č.</w:t>
      </w:r>
      <w:r w:rsidR="00C967E3" w:rsidRPr="005B747C">
        <w:t> </w:t>
      </w:r>
      <w:r w:rsidRPr="005B747C">
        <w:t>154/1994 Z. z. o matrikách</w:t>
      </w:r>
      <w:r w:rsidR="00C967E3" w:rsidRPr="005B747C">
        <w:t xml:space="preserve">. </w:t>
      </w:r>
    </w:p>
    <w:p w:rsidR="00C967E3" w:rsidRDefault="00C967E3" w:rsidP="006A314A">
      <w:pPr>
        <w:pStyle w:val="Odsekzoznamu"/>
        <w:numPr>
          <w:ilvl w:val="0"/>
          <w:numId w:val="40"/>
        </w:numPr>
        <w:spacing w:before="120" w:after="120"/>
        <w:contextualSpacing w:val="0"/>
        <w:jc w:val="both"/>
      </w:pPr>
      <w:r w:rsidRPr="005B747C">
        <w:t>Žiadateľ n</w:t>
      </w:r>
      <w:r w:rsidR="006F0BEE" w:rsidRPr="005B747C">
        <w:t xml:space="preserve">ásledne </w:t>
      </w:r>
      <w:r w:rsidRPr="005B747C">
        <w:t xml:space="preserve">žiadosť odošle </w:t>
      </w:r>
      <w:r w:rsidR="006F0BEE" w:rsidRPr="005B747C">
        <w:t xml:space="preserve">poštou na adresu </w:t>
      </w:r>
      <w:r w:rsidR="00C4516A" w:rsidRPr="005B747C">
        <w:t>prevádzkovateľa</w:t>
      </w:r>
      <w:r w:rsidR="006F0BEE" w:rsidRPr="005B747C">
        <w:t xml:space="preserve"> ITMS2014+ (</w:t>
      </w:r>
      <w:proofErr w:type="spellStart"/>
      <w:r w:rsidR="006F0BEE" w:rsidRPr="005B747C">
        <w:t>DataCentrum</w:t>
      </w:r>
      <w:proofErr w:type="spellEnd"/>
      <w:r w:rsidR="006F0BEE" w:rsidRPr="005B747C">
        <w:t xml:space="preserve">, Cintorínska 5, 814 88 Bratislava). </w:t>
      </w:r>
      <w:r w:rsidR="009A5D9F" w:rsidRPr="005B747C">
        <w:t xml:space="preserve">Ekvivalentom k písomnému odoslaniu žiadosti je overenie žiadosti </w:t>
      </w:r>
      <w:r w:rsidR="00051021">
        <w:t>kvalifikovaným</w:t>
      </w:r>
      <w:r w:rsidR="00051021" w:rsidRPr="005B747C">
        <w:t xml:space="preserve"> </w:t>
      </w:r>
      <w:r w:rsidRPr="005B747C">
        <w:t>elektronickým podpisom a</w:t>
      </w:r>
      <w:r w:rsidR="009A5D9F" w:rsidRPr="005B747C">
        <w:t xml:space="preserve"> jej </w:t>
      </w:r>
      <w:r w:rsidRPr="005B747C">
        <w:t>zasla</w:t>
      </w:r>
      <w:r w:rsidR="009A5D9F" w:rsidRPr="005B747C">
        <w:t>nie</w:t>
      </w:r>
      <w:r w:rsidRPr="005B747C">
        <w:t xml:space="preserve"> do elektronickej schránky </w:t>
      </w:r>
      <w:proofErr w:type="spellStart"/>
      <w:r w:rsidRPr="005B747C">
        <w:t>DataCentra</w:t>
      </w:r>
      <w:proofErr w:type="spellEnd"/>
      <w:r w:rsidRPr="005B747C">
        <w:t xml:space="preserve"> prostredníctvom </w:t>
      </w:r>
      <w:hyperlink r:id="rId14" w:history="1">
        <w:r w:rsidRPr="00154089">
          <w:rPr>
            <w:rStyle w:val="Hypertextovprepojenie"/>
          </w:rPr>
          <w:t>www.slovensko.sk</w:t>
        </w:r>
      </w:hyperlink>
      <w:r w:rsidRPr="005B747C">
        <w:t>.</w:t>
      </w:r>
    </w:p>
    <w:p w:rsidR="00326BA8" w:rsidRDefault="00326BA8" w:rsidP="006A314A">
      <w:pPr>
        <w:pStyle w:val="Odsekzoznamu"/>
        <w:numPr>
          <w:ilvl w:val="0"/>
          <w:numId w:val="40"/>
        </w:numPr>
        <w:spacing w:before="120" w:after="120"/>
        <w:contextualSpacing w:val="0"/>
        <w:jc w:val="both"/>
      </w:pPr>
      <w:r>
        <w:t xml:space="preserve">Žiadateľ o aktiváciu konta </w:t>
      </w:r>
      <w:r w:rsidRPr="005B747C">
        <w:rPr>
          <w:noProof/>
        </w:rPr>
        <w:t>do verejnej časti ITMS2014+</w:t>
      </w:r>
      <w:r>
        <w:rPr>
          <w:noProof/>
        </w:rPr>
        <w:t xml:space="preserve"> pochádzajúci </w:t>
      </w:r>
      <w:r>
        <w:t xml:space="preserve">mimo územia SR, ktorý bude žiadať o NFP v rámci Programov cezhraničnej spolupráce (ČR - SR, Rakúsko – SR) pri aktivácii konta postupuje v zmysle usmernenia Riadiaceho orgánu, najmä čo sa týka formy (písomná, elektronická) a spôsobu overenia Žiadateľa. </w:t>
      </w:r>
    </w:p>
    <w:p w:rsidR="006F0BEE" w:rsidRPr="005B747C" w:rsidRDefault="006F0BEE" w:rsidP="006A314A">
      <w:pPr>
        <w:pStyle w:val="Odsekzoznamu"/>
        <w:numPr>
          <w:ilvl w:val="0"/>
          <w:numId w:val="40"/>
        </w:numPr>
        <w:spacing w:before="120" w:after="120"/>
        <w:contextualSpacing w:val="0"/>
        <w:jc w:val="both"/>
      </w:pPr>
      <w:r w:rsidRPr="005B747C">
        <w:t xml:space="preserve">Pokiaľ </w:t>
      </w:r>
      <w:r w:rsidR="009A5D9F" w:rsidRPr="005B747C">
        <w:t xml:space="preserve">písomná </w:t>
      </w:r>
      <w:r w:rsidRPr="005B747C">
        <w:t xml:space="preserve">žiadosť o aktiváciu konta nebude doručená </w:t>
      </w:r>
      <w:r w:rsidR="005B7787">
        <w:t>P</w:t>
      </w:r>
      <w:r w:rsidR="00C4516A" w:rsidRPr="005B747C">
        <w:t xml:space="preserve">revádzkovateľovi </w:t>
      </w:r>
      <w:r w:rsidRPr="005B747C">
        <w:t xml:space="preserve">ITMS2014+ </w:t>
      </w:r>
      <w:r w:rsidR="00C967E3" w:rsidRPr="005B747C">
        <w:t>v lehote</w:t>
      </w:r>
      <w:r w:rsidRPr="005B747C">
        <w:t xml:space="preserve"> </w:t>
      </w:r>
      <w:r w:rsidR="00D77A45" w:rsidRPr="005B747C">
        <w:t xml:space="preserve">60 </w:t>
      </w:r>
      <w:r w:rsidRPr="005B747C">
        <w:t>dní odo dňa odoslania elektronickej verzie,</w:t>
      </w:r>
      <w:r w:rsidR="00C967E3" w:rsidRPr="005B747C">
        <w:t xml:space="preserve"> systém ITMS2014+ takúto žiadosť </w:t>
      </w:r>
      <w:r w:rsidR="00F318DC" w:rsidRPr="005B747C">
        <w:t xml:space="preserve">automaticky </w:t>
      </w:r>
      <w:r w:rsidR="00C967E3" w:rsidRPr="005B747C">
        <w:t>vymaže</w:t>
      </w:r>
      <w:r w:rsidRPr="005B747C">
        <w:t>;</w:t>
      </w:r>
    </w:p>
    <w:p w:rsidR="00051021" w:rsidRDefault="00F62C33" w:rsidP="006A314A">
      <w:pPr>
        <w:pStyle w:val="Odsekzoznamu"/>
        <w:numPr>
          <w:ilvl w:val="0"/>
          <w:numId w:val="40"/>
        </w:numPr>
        <w:spacing w:before="120" w:after="120"/>
        <w:contextualSpacing w:val="0"/>
        <w:jc w:val="both"/>
      </w:pPr>
      <w:r w:rsidRPr="005B747C">
        <w:t xml:space="preserve">Datacentrum ako </w:t>
      </w:r>
      <w:r w:rsidR="005B7787">
        <w:t>P</w:t>
      </w:r>
      <w:r w:rsidR="00C4516A" w:rsidRPr="005B747C">
        <w:t>revádzkovateľ</w:t>
      </w:r>
      <w:r w:rsidR="006F0BEE" w:rsidRPr="005B747C">
        <w:t xml:space="preserve"> ITMS2014+ </w:t>
      </w:r>
      <w:r w:rsidRPr="005B747C">
        <w:t>vykoná</w:t>
      </w:r>
      <w:r w:rsidR="006F0BEE" w:rsidRPr="005B747C">
        <w:t xml:space="preserve"> kontrol</w:t>
      </w:r>
      <w:r w:rsidRPr="005B747C">
        <w:t>u</w:t>
      </w:r>
      <w:r w:rsidR="006F0BEE" w:rsidRPr="005B747C">
        <w:t xml:space="preserve"> elektronického a písomného vyhotovenia </w:t>
      </w:r>
    </w:p>
    <w:p w:rsidR="00F62C33" w:rsidRPr="005B747C" w:rsidRDefault="006F0BEE" w:rsidP="006A314A">
      <w:pPr>
        <w:pStyle w:val="Odsekzoznamu"/>
        <w:numPr>
          <w:ilvl w:val="0"/>
          <w:numId w:val="40"/>
        </w:numPr>
        <w:spacing w:before="120" w:after="120"/>
        <w:contextualSpacing w:val="0"/>
        <w:jc w:val="both"/>
      </w:pPr>
      <w:r w:rsidRPr="005B747C">
        <w:t>žiadosti o aktiváciu používateľského konta</w:t>
      </w:r>
      <w:r w:rsidR="00F62C33" w:rsidRPr="005B747C">
        <w:t xml:space="preserve">. </w:t>
      </w:r>
    </w:p>
    <w:p w:rsidR="00F62C33" w:rsidRPr="005B747C" w:rsidRDefault="00F62C33" w:rsidP="006A314A">
      <w:pPr>
        <w:pStyle w:val="Odsekzoznamu"/>
        <w:numPr>
          <w:ilvl w:val="1"/>
          <w:numId w:val="40"/>
        </w:numPr>
        <w:spacing w:before="120" w:after="120"/>
        <w:contextualSpacing w:val="0"/>
        <w:jc w:val="both"/>
      </w:pPr>
      <w:r w:rsidRPr="005B747C">
        <w:t xml:space="preserve">V prípade </w:t>
      </w:r>
      <w:r w:rsidR="008B7ABE" w:rsidRPr="005B747C">
        <w:t xml:space="preserve">ak </w:t>
      </w:r>
      <w:r w:rsidR="005B7787">
        <w:t>P</w:t>
      </w:r>
      <w:r w:rsidR="00F318DC" w:rsidRPr="005B747C">
        <w:t xml:space="preserve">revádzkovateľ ITMS2014+ </w:t>
      </w:r>
      <w:r w:rsidR="008B7ABE" w:rsidRPr="005B747C">
        <w:t>medzi</w:t>
      </w:r>
      <w:r w:rsidR="00C4516A" w:rsidRPr="005B747C">
        <w:t xml:space="preserve"> vyhotovenia</w:t>
      </w:r>
      <w:r w:rsidR="008B7ABE" w:rsidRPr="005B747C">
        <w:t>mi</w:t>
      </w:r>
      <w:r w:rsidR="00C4516A" w:rsidRPr="005B747C">
        <w:t xml:space="preserve"> </w:t>
      </w:r>
      <w:r w:rsidRPr="005B747C">
        <w:t>žiadosti neidentifikuje</w:t>
      </w:r>
      <w:r w:rsidR="006F0BEE" w:rsidRPr="005B747C">
        <w:t xml:space="preserve"> rozdielne údaje, alebo iné nezrovnalosti</w:t>
      </w:r>
      <w:r w:rsidRPr="005B747C">
        <w:t>, pristúpi k aktivácii používateľského konta</w:t>
      </w:r>
      <w:r w:rsidR="006F0BEE" w:rsidRPr="005B747C">
        <w:t xml:space="preserve">. </w:t>
      </w:r>
    </w:p>
    <w:p w:rsidR="000139B7" w:rsidRPr="005B747C" w:rsidRDefault="006F0BEE" w:rsidP="006A314A">
      <w:pPr>
        <w:pStyle w:val="Odsekzoznamu"/>
        <w:numPr>
          <w:ilvl w:val="1"/>
          <w:numId w:val="40"/>
        </w:numPr>
        <w:spacing w:before="120" w:after="120"/>
        <w:contextualSpacing w:val="0"/>
        <w:jc w:val="both"/>
      </w:pPr>
      <w:r w:rsidRPr="005B747C">
        <w:t xml:space="preserve">V prípade identifikovania chýb, resp. nedostatkov v predloženej </w:t>
      </w:r>
      <w:r w:rsidR="005B7787">
        <w:t>Ž</w:t>
      </w:r>
      <w:r w:rsidRPr="005B747C">
        <w:t xml:space="preserve">iadosti o aktiváciu používateľského konta je </w:t>
      </w:r>
      <w:r w:rsidR="005B7787">
        <w:t>P</w:t>
      </w:r>
      <w:r w:rsidR="00C4516A" w:rsidRPr="005B747C">
        <w:t>revádzkovateľ</w:t>
      </w:r>
      <w:r w:rsidRPr="005B747C">
        <w:t xml:space="preserve"> ITMS2014+ oprávnený používateľské konto do verejnej časti ITMS2014+ </w:t>
      </w:r>
      <w:r w:rsidR="00F62C33" w:rsidRPr="005B747C">
        <w:t xml:space="preserve">neaktivovať </w:t>
      </w:r>
      <w:r w:rsidRPr="005B747C">
        <w:t xml:space="preserve">a požiadať Žiadateľa o opravu chýb, nedostatkov v predloženej žiadosti o aktiváciu </w:t>
      </w:r>
      <w:r w:rsidRPr="005B747C">
        <w:lastRenderedPageBreak/>
        <w:t>používateľského konta. V</w:t>
      </w:r>
      <w:r w:rsidR="00F62C33" w:rsidRPr="005B747C">
        <w:t xml:space="preserve"> takom </w:t>
      </w:r>
      <w:r w:rsidRPr="005B747C">
        <w:t xml:space="preserve">prípade nie je potrebné opätovne osvedčovať podpis </w:t>
      </w:r>
      <w:r w:rsidR="00313DA4" w:rsidRPr="005B747C">
        <w:t>Ž</w:t>
      </w:r>
      <w:r w:rsidRPr="005B747C">
        <w:t>iadateľa;</w:t>
      </w:r>
    </w:p>
    <w:p w:rsidR="006F0BEE" w:rsidRPr="005B747C" w:rsidRDefault="00C4516A" w:rsidP="006A314A">
      <w:pPr>
        <w:pStyle w:val="Odsekzoznamu"/>
        <w:numPr>
          <w:ilvl w:val="1"/>
          <w:numId w:val="40"/>
        </w:numPr>
        <w:spacing w:before="120" w:after="120"/>
        <w:contextualSpacing w:val="0"/>
        <w:jc w:val="both"/>
      </w:pPr>
      <w:r w:rsidRPr="005B747C">
        <w:t>Prevádzkovateľ</w:t>
      </w:r>
      <w:r w:rsidR="006F0BEE" w:rsidRPr="005B747C">
        <w:t xml:space="preserve"> ITMS2014+ je oprávnený </w:t>
      </w:r>
      <w:r w:rsidR="005B7787">
        <w:t>Ž</w:t>
      </w:r>
      <w:r w:rsidR="006F0BEE" w:rsidRPr="005B747C">
        <w:t xml:space="preserve">iadosť o aktiváciu používateľského konta do verejnej časti ITMS2014+ zamietnuť, pričom uvedenú skutočnosť oznámi Žiadateľovi bez zbytočného odkladu. </w:t>
      </w:r>
    </w:p>
    <w:p w:rsidR="0003084B" w:rsidRPr="005B747C" w:rsidRDefault="00F62C33" w:rsidP="006A314A">
      <w:pPr>
        <w:pStyle w:val="Odsekzoznamu"/>
        <w:numPr>
          <w:ilvl w:val="0"/>
          <w:numId w:val="40"/>
        </w:numPr>
        <w:spacing w:before="120" w:after="120"/>
        <w:contextualSpacing w:val="0"/>
        <w:jc w:val="both"/>
      </w:pPr>
      <w:r w:rsidRPr="005B747C">
        <w:t xml:space="preserve">Informácia o aktivácii používateľského konta je </w:t>
      </w:r>
      <w:r w:rsidR="005B7787">
        <w:t>P</w:t>
      </w:r>
      <w:r w:rsidRPr="005B747C">
        <w:t>oužívateľ</w:t>
      </w:r>
      <w:r w:rsidR="00F318DC" w:rsidRPr="005B747C">
        <w:t>ovi zaslaná elek</w:t>
      </w:r>
      <w:r w:rsidRPr="005B747C">
        <w:t xml:space="preserve">tronicky, </w:t>
      </w:r>
      <w:r w:rsidRPr="005B747C">
        <w:rPr>
          <w:bCs/>
          <w:color w:val="000000" w:themeColor="text1"/>
        </w:rPr>
        <w:t xml:space="preserve">na e-mailovú adresu </w:t>
      </w:r>
      <w:r w:rsidRPr="005B747C">
        <w:rPr>
          <w:color w:val="000000" w:themeColor="text1"/>
        </w:rPr>
        <w:t xml:space="preserve">uvedenú v </w:t>
      </w:r>
      <w:r w:rsidRPr="005B747C">
        <w:t xml:space="preserve">žiadosti o aktiváciu. Používateľovi je zároveň zaslaný e-mail s </w:t>
      </w:r>
      <w:proofErr w:type="spellStart"/>
      <w:r w:rsidRPr="005B747C">
        <w:t>linkom</w:t>
      </w:r>
      <w:proofErr w:type="spellEnd"/>
      <w:r w:rsidRPr="005B747C">
        <w:t xml:space="preserve"> na aktiváciu používateľského konta a zadefinovanie hesla. </w:t>
      </w:r>
    </w:p>
    <w:p w:rsidR="006F0BEE" w:rsidRPr="005B747C" w:rsidRDefault="006F0BEE" w:rsidP="006A314A">
      <w:pPr>
        <w:pStyle w:val="Odsekzoznamu"/>
        <w:numPr>
          <w:ilvl w:val="0"/>
          <w:numId w:val="41"/>
        </w:numPr>
        <w:spacing w:before="120" w:after="120"/>
        <w:contextualSpacing w:val="0"/>
        <w:jc w:val="both"/>
      </w:pPr>
      <w:r w:rsidRPr="005B747C">
        <w:rPr>
          <w:bCs/>
          <w:noProof/>
          <w:color w:val="000000"/>
        </w:rPr>
        <w:t>Používateľ</w:t>
      </w:r>
      <w:r w:rsidRPr="005B747C">
        <w:t xml:space="preserve"> je oprávnený vstúpiť do verejnej časti ITMS2014+ prihlásením sa prostredníctvom platného používateľského konta, pričom má možnosť využívať všetky služby a funkcionality poskytované verejnou časťou ITMS2014+, pokiaľ </w:t>
      </w:r>
      <w:r w:rsidR="00C4516A" w:rsidRPr="005B747C">
        <w:t xml:space="preserve">CKO ako </w:t>
      </w:r>
      <w:r w:rsidR="005B7787">
        <w:t>S</w:t>
      </w:r>
      <w:r w:rsidRPr="005B747C">
        <w:t xml:space="preserve">právca ITMS2014+, alebo </w:t>
      </w:r>
      <w:r w:rsidR="00C4516A" w:rsidRPr="005B747C">
        <w:t xml:space="preserve">Datacentrum ako </w:t>
      </w:r>
      <w:r w:rsidR="005B7787">
        <w:t>P</w:t>
      </w:r>
      <w:r w:rsidR="00C4516A" w:rsidRPr="005B747C">
        <w:t>revádzkovateľ ITMS2014+</w:t>
      </w:r>
      <w:r w:rsidRPr="005B747C">
        <w:t xml:space="preserve"> neurč</w:t>
      </w:r>
      <w:r w:rsidR="00C4516A" w:rsidRPr="005B747C">
        <w:t>ia</w:t>
      </w:r>
      <w:r w:rsidRPr="005B747C">
        <w:t xml:space="preserve"> inak.</w:t>
      </w:r>
    </w:p>
    <w:p w:rsidR="005A196C" w:rsidRPr="003D1AE7" w:rsidRDefault="005A196C" w:rsidP="00154089">
      <w:pPr>
        <w:pStyle w:val="MPCKO1"/>
        <w:tabs>
          <w:tab w:val="left" w:pos="426"/>
        </w:tabs>
        <w:spacing w:before="480"/>
        <w:jc w:val="both"/>
      </w:pPr>
      <w:bookmarkStart w:id="26" w:name="_Toc502307854"/>
      <w:bookmarkStart w:id="27" w:name="_Toc419883795"/>
      <w:r w:rsidRPr="003D1AE7">
        <w:t>4</w:t>
      </w:r>
      <w:r>
        <w:t xml:space="preserve"> </w:t>
      </w:r>
      <w:r w:rsidRPr="003D1AE7">
        <w:t>Postup pri predkladaní</w:t>
      </w:r>
      <w:r>
        <w:t xml:space="preserve"> a </w:t>
      </w:r>
      <w:r w:rsidRPr="003D1AE7">
        <w:t xml:space="preserve">schvaľovaní </w:t>
      </w:r>
      <w:r>
        <w:t>Ž</w:t>
      </w:r>
      <w:r w:rsidRPr="003D1AE7">
        <w:t>iadosti o aktiváciu konta Technický používateľ</w:t>
      </w:r>
      <w:bookmarkEnd w:id="26"/>
    </w:p>
    <w:p w:rsidR="005A196C" w:rsidRPr="00307B63" w:rsidRDefault="005A196C" w:rsidP="005A196C">
      <w:pPr>
        <w:pStyle w:val="Odsekzoznamu"/>
        <w:numPr>
          <w:ilvl w:val="0"/>
          <w:numId w:val="49"/>
        </w:numPr>
        <w:spacing w:before="120" w:after="120"/>
        <w:contextualSpacing w:val="0"/>
        <w:jc w:val="both"/>
        <w:rPr>
          <w:noProof/>
        </w:rPr>
      </w:pPr>
      <w:r w:rsidRPr="00307B63">
        <w:rPr>
          <w:noProof/>
        </w:rPr>
        <w:t>S cieľom znížiť administratívnu záťaž prijímateľov v procese poskytovania pomoci Centrálny koordinačný orgán vyvinul formu prístupu „Technický používateľ“ pre subjekty evidované na verejnej časti ITMS2014+ (ďalej aj „Subjekty“)</w:t>
      </w:r>
      <w:r w:rsidRPr="00307B63" w:rsidDel="00F00B53">
        <w:rPr>
          <w:noProof/>
        </w:rPr>
        <w:t xml:space="preserve"> </w:t>
      </w:r>
      <w:r w:rsidRPr="00307B63">
        <w:rPr>
          <w:noProof/>
        </w:rPr>
        <w:t xml:space="preserve">. </w:t>
      </w:r>
    </w:p>
    <w:p w:rsidR="005A196C" w:rsidRPr="00307B63" w:rsidRDefault="005A196C" w:rsidP="005A196C">
      <w:pPr>
        <w:pStyle w:val="Odsekzoznamu"/>
        <w:numPr>
          <w:ilvl w:val="0"/>
          <w:numId w:val="49"/>
        </w:numPr>
        <w:spacing w:before="120" w:after="120"/>
        <w:contextualSpacing w:val="0"/>
        <w:jc w:val="both"/>
        <w:rPr>
          <w:noProof/>
        </w:rPr>
      </w:pPr>
      <w:r w:rsidRPr="00307B63">
        <w:rPr>
          <w:noProof/>
        </w:rPr>
        <w:t xml:space="preserve">Technický používateľ (ďalej aj „TP“) predstavuje špecifickú formu autentifikovaného prístupu, ktorá umožňuje Subjektom využívať zriadený dátový tunel na prenos väčšieho objemu dát z externého systému Subjektu do vybraných evidencií (účtovné doklady, účastníci projektu) systému ITMS2014+. </w:t>
      </w:r>
    </w:p>
    <w:p w:rsidR="005A196C" w:rsidRPr="00307B63" w:rsidRDefault="005A196C" w:rsidP="005A196C">
      <w:pPr>
        <w:pStyle w:val="Odsekzoznamu"/>
        <w:numPr>
          <w:ilvl w:val="0"/>
          <w:numId w:val="49"/>
        </w:numPr>
        <w:spacing w:before="120" w:after="120"/>
        <w:contextualSpacing w:val="0"/>
        <w:jc w:val="both"/>
        <w:rPr>
          <w:noProof/>
        </w:rPr>
      </w:pPr>
      <w:r w:rsidRPr="00307B63">
        <w:rPr>
          <w:noProof/>
        </w:rPr>
        <w:t>Vytváranie a správa prístupov TP sa riadi účelnosťou a stupňom ich využiteľnosti, ktoré Subjekt deklaruje v predloženej „Žiadosti o aktiváciu konta Technický používateľ“ (</w:t>
      </w:r>
      <w:r w:rsidRPr="00307B63">
        <w:t>Príloha č.3).</w:t>
      </w:r>
      <w:r w:rsidRPr="00307B63">
        <w:rPr>
          <w:noProof/>
        </w:rPr>
        <w:t xml:space="preserve"> </w:t>
      </w:r>
    </w:p>
    <w:p w:rsidR="005A196C" w:rsidRPr="00307B63" w:rsidRDefault="005A196C" w:rsidP="005A196C">
      <w:pPr>
        <w:pStyle w:val="Odsekzoznamu"/>
        <w:numPr>
          <w:ilvl w:val="0"/>
          <w:numId w:val="49"/>
        </w:numPr>
        <w:spacing w:before="120" w:after="120"/>
        <w:contextualSpacing w:val="0"/>
        <w:jc w:val="both"/>
      </w:pPr>
      <w:r w:rsidRPr="00307B63">
        <w:rPr>
          <w:noProof/>
        </w:rPr>
        <w:t>Zriadenie konta Technický používateľ</w:t>
      </w:r>
      <w:r w:rsidRPr="00307B63">
        <w:t xml:space="preserve"> sa riadi nasledovným postupom:</w:t>
      </w:r>
    </w:p>
    <w:p w:rsidR="005A196C" w:rsidRPr="00307B63" w:rsidRDefault="005A196C" w:rsidP="005A196C">
      <w:pPr>
        <w:pStyle w:val="Odsekzoznamu"/>
        <w:numPr>
          <w:ilvl w:val="0"/>
          <w:numId w:val="47"/>
        </w:numPr>
        <w:spacing w:before="120" w:after="120"/>
        <w:contextualSpacing w:val="0"/>
        <w:jc w:val="both"/>
      </w:pPr>
      <w:r w:rsidRPr="00307B63">
        <w:t>Subjekt v roli Žiadateľa o aktiváciu konta TP vyplní formulár „Žiadosti o aktiváciu konta TP“ nachádzajúcej sa v prílohe č. 3 tohto usmernenia. Žiadateľ o aktiváciu konta TP v </w:t>
      </w:r>
      <w:proofErr w:type="spellStart"/>
      <w:r w:rsidRPr="00307B63">
        <w:t>ŽoAKTP</w:t>
      </w:r>
      <w:proofErr w:type="spellEnd"/>
      <w:r w:rsidRPr="00307B63">
        <w:t xml:space="preserve"> definuje údaje Žiadateľa o konto TP (t.j. názov, adresné údaje, kontaktné údaje, štatutárneho zástupcu, kontaktnú osobu), zdôvodní potrebu zriadenia konta a označí relevantné oblasti evidencie verejnej časti ITMS2014+, pre ktoré vytvorenie konta TP žiada. Subjekt zodpovedá za úplnosť a správnosť uvádzaných informácií. </w:t>
      </w:r>
    </w:p>
    <w:p w:rsidR="005A196C" w:rsidRPr="00307B63" w:rsidRDefault="005A196C" w:rsidP="005A196C">
      <w:pPr>
        <w:pStyle w:val="Odsekzoznamu"/>
        <w:numPr>
          <w:ilvl w:val="0"/>
          <w:numId w:val="47"/>
        </w:numPr>
        <w:spacing w:before="120" w:after="120"/>
        <w:contextualSpacing w:val="0"/>
        <w:jc w:val="both"/>
      </w:pPr>
      <w:r w:rsidRPr="00307B63">
        <w:t xml:space="preserve">Po vyplnení </w:t>
      </w:r>
      <w:proofErr w:type="spellStart"/>
      <w:r w:rsidRPr="00307B63">
        <w:t>ŽoAKTP</w:t>
      </w:r>
      <w:proofErr w:type="spellEnd"/>
      <w:r w:rsidRPr="00307B63">
        <w:t xml:space="preserve">, Žiadateľ o konto TP zabezpečí jej podpísanie úradne overeným podpisom štatutárneho zástupcu v zmysle zákona č. 323/1992 </w:t>
      </w:r>
      <w:proofErr w:type="spellStart"/>
      <w:r w:rsidRPr="00307B63">
        <w:t>Z.z</w:t>
      </w:r>
      <w:proofErr w:type="spellEnd"/>
      <w:r w:rsidRPr="00307B63">
        <w:t xml:space="preserve">. o notároch a notárskej činnosti alebo zákona č. 154/1994 Z. z. o matrikách.  </w:t>
      </w:r>
    </w:p>
    <w:p w:rsidR="005A196C" w:rsidRPr="00307B63" w:rsidRDefault="005A196C" w:rsidP="005A196C">
      <w:pPr>
        <w:pStyle w:val="Odsekzoznamu"/>
        <w:numPr>
          <w:ilvl w:val="0"/>
          <w:numId w:val="47"/>
        </w:numPr>
        <w:spacing w:before="120" w:after="120"/>
        <w:contextualSpacing w:val="0"/>
        <w:jc w:val="both"/>
      </w:pPr>
      <w:r w:rsidRPr="00307B63">
        <w:t>Tlačivo s úradne overeným podpisom je potrebné odoslať poštou doporučene na adresu prevádzkovateľa systému ITMS2014+ (</w:t>
      </w:r>
      <w:proofErr w:type="spellStart"/>
      <w:r w:rsidRPr="00307B63">
        <w:t>DataCentrum</w:t>
      </w:r>
      <w:proofErr w:type="spellEnd"/>
      <w:r w:rsidRPr="00307B63">
        <w:t xml:space="preserve">, Cintorínska  5, 814 88  Bratislava). </w:t>
      </w:r>
    </w:p>
    <w:p w:rsidR="005A196C" w:rsidRPr="00307B63" w:rsidRDefault="005A196C" w:rsidP="005A196C">
      <w:pPr>
        <w:pStyle w:val="Odsekzoznamu"/>
        <w:numPr>
          <w:ilvl w:val="0"/>
          <w:numId w:val="47"/>
        </w:numPr>
        <w:spacing w:before="120" w:after="120"/>
        <w:contextualSpacing w:val="0"/>
        <w:jc w:val="both"/>
      </w:pPr>
      <w:r w:rsidRPr="00307B63">
        <w:lastRenderedPageBreak/>
        <w:t xml:space="preserve">Ekvivalentom k písomnému odoslaniu žiadosti je podpísanie žiadosti </w:t>
      </w:r>
      <w:r w:rsidR="00051021">
        <w:t>kvalifikovaným</w:t>
      </w:r>
      <w:r w:rsidRPr="00307B63">
        <w:t xml:space="preserve"> elektronickým podpisom a jej zaslanie do elektronickej schránky </w:t>
      </w:r>
      <w:proofErr w:type="spellStart"/>
      <w:r w:rsidRPr="00307B63">
        <w:t>DataCentra</w:t>
      </w:r>
      <w:proofErr w:type="spellEnd"/>
      <w:r w:rsidRPr="00307B63">
        <w:t xml:space="preserve"> prostredníctvom </w:t>
      </w:r>
      <w:hyperlink r:id="rId15" w:history="1">
        <w:r w:rsidRPr="00CA078A">
          <w:rPr>
            <w:rStyle w:val="Hypertextovprepojenie"/>
          </w:rPr>
          <w:t>www.slovensko.sk</w:t>
        </w:r>
      </w:hyperlink>
      <w:r w:rsidRPr="00307B63">
        <w:t>.</w:t>
      </w:r>
    </w:p>
    <w:p w:rsidR="005A196C" w:rsidRPr="00307B63" w:rsidRDefault="005A196C" w:rsidP="005A196C">
      <w:pPr>
        <w:pStyle w:val="Odsekzoznamu"/>
        <w:numPr>
          <w:ilvl w:val="0"/>
          <w:numId w:val="47"/>
        </w:numPr>
        <w:spacing w:before="120" w:after="120"/>
        <w:contextualSpacing w:val="0"/>
        <w:jc w:val="both"/>
      </w:pPr>
      <w:proofErr w:type="spellStart"/>
      <w:r w:rsidRPr="00307B63">
        <w:t>DataCentrum</w:t>
      </w:r>
      <w:proofErr w:type="spellEnd"/>
      <w:r w:rsidRPr="00307B63">
        <w:t xml:space="preserve"> – zodpovedný pracovník v rámci oddelenia Európskych fondov vykoná kontrolu vyhotovenia </w:t>
      </w:r>
      <w:proofErr w:type="spellStart"/>
      <w:r w:rsidRPr="00307B63">
        <w:t>ŽoAKTP</w:t>
      </w:r>
      <w:proofErr w:type="spellEnd"/>
      <w:r w:rsidRPr="00307B63">
        <w:t xml:space="preserve">: </w:t>
      </w:r>
    </w:p>
    <w:p w:rsidR="005A196C" w:rsidRPr="00307B63" w:rsidRDefault="005A196C" w:rsidP="005A196C">
      <w:pPr>
        <w:pStyle w:val="Odsekzoznamu"/>
        <w:numPr>
          <w:ilvl w:val="1"/>
          <w:numId w:val="47"/>
        </w:numPr>
        <w:spacing w:before="120"/>
        <w:contextualSpacing w:val="0"/>
        <w:jc w:val="both"/>
      </w:pPr>
      <w:r w:rsidRPr="00307B63">
        <w:t xml:space="preserve">V prípade identifikovania chýb, resp. nedostatkov v predloženej </w:t>
      </w:r>
      <w:proofErr w:type="spellStart"/>
      <w:r w:rsidRPr="00307B63">
        <w:t>ŽoAKTP</w:t>
      </w:r>
      <w:proofErr w:type="spellEnd"/>
      <w:r w:rsidRPr="00307B63">
        <w:t xml:space="preserve"> je Prevádzkovateľ ITMS2014+ oprávnený požiadať žiadateľa o konto TP o opravu chýb a nedostatkov v predloženej žiadosti. </w:t>
      </w:r>
    </w:p>
    <w:p w:rsidR="005A196C" w:rsidRPr="00307B63" w:rsidRDefault="005A196C" w:rsidP="005A196C">
      <w:pPr>
        <w:pStyle w:val="Odsekzoznamu"/>
        <w:numPr>
          <w:ilvl w:val="1"/>
          <w:numId w:val="47"/>
        </w:numPr>
        <w:jc w:val="both"/>
      </w:pPr>
      <w:r w:rsidRPr="00307B63">
        <w:t xml:space="preserve">V prípade, ak zodpovedný pracovník </w:t>
      </w:r>
      <w:proofErr w:type="spellStart"/>
      <w:r w:rsidRPr="00307B63">
        <w:t>DataCentra</w:t>
      </w:r>
      <w:proofErr w:type="spellEnd"/>
      <w:r w:rsidRPr="00307B63">
        <w:t xml:space="preserve"> vyhodnotí predloženú </w:t>
      </w:r>
      <w:proofErr w:type="spellStart"/>
      <w:r w:rsidRPr="00307B63">
        <w:t>ŽoAKTP</w:t>
      </w:r>
      <w:proofErr w:type="spellEnd"/>
      <w:r w:rsidRPr="00307B63">
        <w:t xml:space="preserve"> ako úplnú, oprávnenú a bez nezrovnalostí, vyhotoví jej </w:t>
      </w:r>
      <w:proofErr w:type="spellStart"/>
      <w:r w:rsidRPr="00307B63">
        <w:t>sken</w:t>
      </w:r>
      <w:proofErr w:type="spellEnd"/>
      <w:r w:rsidRPr="00307B63">
        <w:t xml:space="preserve"> a prostredníctvom aplikácie HP </w:t>
      </w:r>
      <w:proofErr w:type="spellStart"/>
      <w:r w:rsidRPr="00307B63">
        <w:t>Service</w:t>
      </w:r>
      <w:proofErr w:type="spellEnd"/>
      <w:r w:rsidRPr="00307B63">
        <w:t xml:space="preserve"> </w:t>
      </w:r>
      <w:proofErr w:type="spellStart"/>
      <w:r w:rsidRPr="00307B63">
        <w:t>Manager</w:t>
      </w:r>
      <w:proofErr w:type="spellEnd"/>
      <w:r w:rsidRPr="00307B63">
        <w:t xml:space="preserve"> ju ako prílohu elektronickej požiadavky na riešenie odošle na schválenie Správcovi ITMS2014+</w:t>
      </w:r>
      <w:ins w:id="28" w:author="Autor">
        <w:r w:rsidR="002B15BC">
          <w:t>.</w:t>
        </w:r>
      </w:ins>
    </w:p>
    <w:p w:rsidR="005A196C" w:rsidRPr="00307B63" w:rsidRDefault="005A196C" w:rsidP="005A196C">
      <w:pPr>
        <w:pStyle w:val="Odsekzoznamu"/>
        <w:numPr>
          <w:ilvl w:val="0"/>
          <w:numId w:val="47"/>
        </w:numPr>
        <w:spacing w:before="120" w:after="120"/>
        <w:contextualSpacing w:val="0"/>
        <w:jc w:val="both"/>
      </w:pPr>
      <w:r w:rsidRPr="00307B63">
        <w:t>Zodpovedný pracovník ÚPPVII rieši požiadavku na odsúhlasenie vytvorenia konta TP v lehote termínu stanoveného v požiadavke, pričom výsledkom riešenia požiadavky je súhlasné, príp. nesúhlasné stanovisko.</w:t>
      </w:r>
      <w:r w:rsidRPr="00307B63" w:rsidDel="00634D26">
        <w:t xml:space="preserve"> </w:t>
      </w:r>
    </w:p>
    <w:p w:rsidR="005A196C" w:rsidRPr="00307B63" w:rsidRDefault="005A196C" w:rsidP="005A196C">
      <w:pPr>
        <w:pStyle w:val="Odsekzoznamu"/>
        <w:numPr>
          <w:ilvl w:val="1"/>
          <w:numId w:val="47"/>
        </w:numPr>
        <w:spacing w:before="120"/>
        <w:contextualSpacing w:val="0"/>
        <w:jc w:val="both"/>
      </w:pPr>
      <w:r w:rsidRPr="00307B63">
        <w:t xml:space="preserve">V prípade, ak Zodpovedný pracovník ÚPPVII posúdi predloženú </w:t>
      </w:r>
      <w:proofErr w:type="spellStart"/>
      <w:r w:rsidRPr="00307B63">
        <w:t>ŽoAKTP</w:t>
      </w:r>
      <w:proofErr w:type="spellEnd"/>
      <w:r w:rsidRPr="00307B63">
        <w:t xml:space="preserve"> ako neopodstatnenú, je oprávnený takúto </w:t>
      </w:r>
      <w:proofErr w:type="spellStart"/>
      <w:r w:rsidRPr="00307B63">
        <w:t>ŽoAKTP</w:t>
      </w:r>
      <w:proofErr w:type="spellEnd"/>
      <w:r w:rsidRPr="00307B63">
        <w:t xml:space="preserve"> zamietnuť a nesúhlasné stanovisko odošle Zodpovednému pracovníkovi </w:t>
      </w:r>
      <w:proofErr w:type="spellStart"/>
      <w:r w:rsidRPr="00307B63">
        <w:t>DataCentra</w:t>
      </w:r>
      <w:proofErr w:type="spellEnd"/>
      <w:r w:rsidRPr="00307B63">
        <w:t>.</w:t>
      </w:r>
    </w:p>
    <w:p w:rsidR="005A196C" w:rsidRPr="00307B63" w:rsidRDefault="005A196C" w:rsidP="005A196C">
      <w:pPr>
        <w:pStyle w:val="Odsekzoznamu"/>
        <w:numPr>
          <w:ilvl w:val="1"/>
          <w:numId w:val="47"/>
        </w:numPr>
        <w:spacing w:before="120"/>
        <w:contextualSpacing w:val="0"/>
        <w:jc w:val="both"/>
      </w:pPr>
      <w:r w:rsidRPr="00307B63">
        <w:t xml:space="preserve">V prípade, ak predložená </w:t>
      </w:r>
      <w:proofErr w:type="spellStart"/>
      <w:r w:rsidRPr="00307B63">
        <w:t>ŽoAKTP</w:t>
      </w:r>
      <w:proofErr w:type="spellEnd"/>
      <w:r w:rsidRPr="00307B63">
        <w:t xml:space="preserve"> spĺňa všetky potrebné náležitosti a Zodpovedný pracovník ÚPPVII ju vyhodnotí ako oprávnenú, odošle prostredníctvom HP </w:t>
      </w:r>
      <w:proofErr w:type="spellStart"/>
      <w:r w:rsidRPr="00307B63">
        <w:t>Service</w:t>
      </w:r>
      <w:proofErr w:type="spellEnd"/>
      <w:r w:rsidRPr="00307B63">
        <w:t xml:space="preserve"> </w:t>
      </w:r>
      <w:proofErr w:type="spellStart"/>
      <w:r w:rsidRPr="00307B63">
        <w:t>Managera</w:t>
      </w:r>
      <w:proofErr w:type="spellEnd"/>
      <w:r w:rsidRPr="00307B63">
        <w:t xml:space="preserve"> súhlasné stanovisko na vytvorenie prístupu TP formou vyriešenej požiadavky. Súčasťou súhlasného stanoviska je aj špecifikácia kódov pridelených oprávnení. </w:t>
      </w:r>
    </w:p>
    <w:p w:rsidR="005A196C" w:rsidRPr="00307B63" w:rsidRDefault="005A196C" w:rsidP="005A196C">
      <w:pPr>
        <w:pStyle w:val="Odsekzoznamu"/>
        <w:numPr>
          <w:ilvl w:val="0"/>
          <w:numId w:val="47"/>
        </w:numPr>
        <w:spacing w:before="120" w:after="120"/>
        <w:contextualSpacing w:val="0"/>
        <w:jc w:val="both"/>
      </w:pPr>
      <w:r w:rsidRPr="00307B63">
        <w:t xml:space="preserve">Odoslaná odpoveď na požiadavku zo strany ÚPPVII prostredníctvom HP </w:t>
      </w:r>
      <w:proofErr w:type="spellStart"/>
      <w:r w:rsidRPr="00307B63">
        <w:t>Service</w:t>
      </w:r>
      <w:proofErr w:type="spellEnd"/>
      <w:r w:rsidRPr="00307B63">
        <w:t xml:space="preserve"> </w:t>
      </w:r>
      <w:proofErr w:type="spellStart"/>
      <w:r w:rsidRPr="00307B63">
        <w:t>Managera</w:t>
      </w:r>
      <w:proofErr w:type="spellEnd"/>
      <w:r w:rsidRPr="00307B63">
        <w:t xml:space="preserve"> je pokynom pre prevádzkovateľa systému ITMS2014+ na vytvorenie resp. nevytvorenie konta TP pre Žiadateľa o konto TP: </w:t>
      </w:r>
    </w:p>
    <w:p w:rsidR="005A196C" w:rsidRPr="00307B63" w:rsidRDefault="005A196C" w:rsidP="005A196C">
      <w:pPr>
        <w:pStyle w:val="Odsekzoznamu"/>
        <w:numPr>
          <w:ilvl w:val="1"/>
          <w:numId w:val="47"/>
        </w:numPr>
        <w:spacing w:before="120"/>
        <w:contextualSpacing w:val="0"/>
        <w:jc w:val="both"/>
      </w:pPr>
      <w:r w:rsidRPr="00307B63">
        <w:t xml:space="preserve">Zodpovedný pracovník </w:t>
      </w:r>
      <w:proofErr w:type="spellStart"/>
      <w:r w:rsidRPr="00307B63">
        <w:t>DataCentra</w:t>
      </w:r>
      <w:proofErr w:type="spellEnd"/>
      <w:r w:rsidRPr="00307B63">
        <w:t xml:space="preserve"> doručené stanovisko ÚPPVII vytlačí a pripne ho k originálu </w:t>
      </w:r>
      <w:proofErr w:type="spellStart"/>
      <w:r w:rsidRPr="00307B63">
        <w:t>ŽoAKTP</w:t>
      </w:r>
      <w:proofErr w:type="spellEnd"/>
      <w:r w:rsidRPr="00307B63">
        <w:t xml:space="preserve">. Na </w:t>
      </w:r>
      <w:proofErr w:type="spellStart"/>
      <w:r w:rsidRPr="00307B63">
        <w:t>originále</w:t>
      </w:r>
      <w:proofErr w:type="spellEnd"/>
      <w:r w:rsidRPr="00307B63">
        <w:t xml:space="preserve"> žiadosti v časti „Výsledok spracovania žiadosti o aktiváciu konta TP“ v sekcii „Osoba zodpovedná za spracovanie žiadosti“ uvedie svoje meno a priezvisko a zaznamená výsledok spracovania (schválené/neschválené) spolu s podpisom s dátumom.</w:t>
      </w:r>
    </w:p>
    <w:p w:rsidR="005A196C" w:rsidRPr="00307B63" w:rsidRDefault="005A196C" w:rsidP="005A196C">
      <w:pPr>
        <w:pStyle w:val="Odsekzoznamu"/>
        <w:numPr>
          <w:ilvl w:val="1"/>
          <w:numId w:val="47"/>
        </w:numPr>
        <w:spacing w:before="120"/>
        <w:contextualSpacing w:val="0"/>
        <w:jc w:val="both"/>
      </w:pPr>
      <w:r w:rsidRPr="00307B63">
        <w:t>V prípade súhlasného stanoviska vytvorí pre Žiadateľa o konto TP</w:t>
      </w:r>
      <w:r w:rsidRPr="00307B63" w:rsidDel="00544B14">
        <w:t xml:space="preserve"> </w:t>
      </w:r>
      <w:r w:rsidRPr="00307B63">
        <w:t xml:space="preserve">v neverejnej časti ITM2014+ Technického používateľa, ktorému zadefinuje prihlasovacie meno (email Žiadateľa o konto TP), heslo a nastaví priradené oprávnenia. Prihlasovacie meno a priradené oprávnenia zaznamená na </w:t>
      </w:r>
      <w:proofErr w:type="spellStart"/>
      <w:r w:rsidRPr="00307B63">
        <w:t>originále</w:t>
      </w:r>
      <w:proofErr w:type="spellEnd"/>
      <w:r w:rsidRPr="00307B63">
        <w:t xml:space="preserve"> </w:t>
      </w:r>
      <w:proofErr w:type="spellStart"/>
      <w:r w:rsidRPr="00307B63">
        <w:t>ŽoAKTP</w:t>
      </w:r>
      <w:proofErr w:type="spellEnd"/>
      <w:r w:rsidRPr="00307B63">
        <w:t xml:space="preserve"> v časti „Výsledok spracovania žiadosti o aktiváciu konta TP“. Správa hesiel sa riadi internými usmerneniami Prevádzkovateľa ITMS2014+. </w:t>
      </w:r>
    </w:p>
    <w:p w:rsidR="005A196C" w:rsidRPr="00307B63" w:rsidRDefault="005A196C" w:rsidP="005A196C">
      <w:pPr>
        <w:pStyle w:val="Odsekzoznamu"/>
        <w:numPr>
          <w:ilvl w:val="0"/>
          <w:numId w:val="47"/>
        </w:numPr>
        <w:spacing w:before="120" w:after="120"/>
        <w:contextualSpacing w:val="0"/>
        <w:jc w:val="both"/>
      </w:pPr>
      <w:r w:rsidRPr="00307B63">
        <w:t>Žiadosti o aktiváciu konta TP sú archivované na oddelení Európskych fondov v </w:t>
      </w:r>
      <w:proofErr w:type="spellStart"/>
      <w:r w:rsidRPr="00307B63">
        <w:t>DataCentre</w:t>
      </w:r>
      <w:proofErr w:type="spellEnd"/>
      <w:r w:rsidRPr="00307B63">
        <w:t>.</w:t>
      </w:r>
    </w:p>
    <w:p w:rsidR="005A196C" w:rsidRPr="00307B63" w:rsidRDefault="005A196C" w:rsidP="005A196C">
      <w:pPr>
        <w:pStyle w:val="Odsekzoznamu"/>
        <w:numPr>
          <w:ilvl w:val="0"/>
          <w:numId w:val="47"/>
        </w:numPr>
        <w:spacing w:before="120" w:after="120"/>
        <w:contextualSpacing w:val="0"/>
        <w:jc w:val="both"/>
      </w:pPr>
      <w:r w:rsidRPr="00307B63">
        <w:t xml:space="preserve">Informácia o aktivácii konta TP, príp. zamietnutí </w:t>
      </w:r>
      <w:proofErr w:type="spellStart"/>
      <w:r w:rsidRPr="00307B63">
        <w:t>ŽoAKTP</w:t>
      </w:r>
      <w:proofErr w:type="spellEnd"/>
      <w:r w:rsidRPr="00307B63">
        <w:t xml:space="preserve"> je Žiadateľovi o konto TP zasielaná elektronicky, na e-mailovú adresu uvedenú v </w:t>
      </w:r>
      <w:proofErr w:type="spellStart"/>
      <w:r w:rsidRPr="00307B63">
        <w:t>ŽoAKTP</w:t>
      </w:r>
      <w:proofErr w:type="spellEnd"/>
      <w:r w:rsidRPr="00307B63">
        <w:t xml:space="preserve">. V prípade aktivácie konta TP je Žiadateľovi o konto TP poštou doporučene odoslaná obálka s autentifikačnými údajmi (prihlasovacie meno a heslo). </w:t>
      </w:r>
    </w:p>
    <w:p w:rsidR="005A196C" w:rsidRPr="00307B63" w:rsidRDefault="005A196C" w:rsidP="005A196C">
      <w:pPr>
        <w:pStyle w:val="Odsekzoznamu"/>
        <w:numPr>
          <w:ilvl w:val="0"/>
          <w:numId w:val="49"/>
        </w:numPr>
        <w:spacing w:before="120" w:after="120"/>
        <w:contextualSpacing w:val="0"/>
        <w:jc w:val="both"/>
        <w:rPr>
          <w:noProof/>
        </w:rPr>
      </w:pPr>
      <w:r w:rsidRPr="00307B63">
        <w:rPr>
          <w:noProof/>
        </w:rPr>
        <w:t xml:space="preserve">TP je oprávnený uskutočňovať prenos údajov do databázy ITMS2014+ prihlásením sa prostredníctvom platného konta TP a využívať všetky funkcionality v zmysle priradených </w:t>
      </w:r>
      <w:r w:rsidRPr="00307B63">
        <w:rPr>
          <w:noProof/>
        </w:rPr>
        <w:lastRenderedPageBreak/>
        <w:t>technických oprávnení, pokiaľ CKO ako Správca ITMS2014+, alebo Datacentrum ako Prevádzkovateľ ITMS2014+ neurčia inak.</w:t>
      </w:r>
    </w:p>
    <w:p w:rsidR="005A196C" w:rsidRPr="00307B63" w:rsidRDefault="005A196C" w:rsidP="005A196C">
      <w:pPr>
        <w:pStyle w:val="Odsekzoznamu"/>
        <w:numPr>
          <w:ilvl w:val="0"/>
          <w:numId w:val="49"/>
        </w:numPr>
        <w:spacing w:before="120" w:after="120"/>
        <w:contextualSpacing w:val="0"/>
        <w:jc w:val="both"/>
        <w:rPr>
          <w:noProof/>
        </w:rPr>
      </w:pPr>
      <w:r w:rsidRPr="00307B63">
        <w:rPr>
          <w:noProof/>
        </w:rPr>
        <w:t>TP je povinný dodržiavať všetky bezpečnostné zásady týkajúce sa činnosti spojenej s prevádzkou TP. Akékoľvek porušenie bezpečnosti je TP povinný bezodkladne hlásiť Prevádzkovateľovi systému prostredníctvom HP Service Managera.</w:t>
      </w:r>
    </w:p>
    <w:p w:rsidR="005A196C" w:rsidRPr="00307B63" w:rsidRDefault="005A196C" w:rsidP="005A196C">
      <w:pPr>
        <w:pStyle w:val="Odsekzoznamu"/>
        <w:numPr>
          <w:ilvl w:val="0"/>
          <w:numId w:val="49"/>
        </w:numPr>
        <w:spacing w:before="120" w:after="120"/>
        <w:contextualSpacing w:val="0"/>
        <w:jc w:val="both"/>
      </w:pPr>
      <w:r w:rsidRPr="00307B63">
        <w:rPr>
          <w:noProof/>
        </w:rPr>
        <w:t>Prípadné</w:t>
      </w:r>
      <w:r w:rsidRPr="00307B63">
        <w:t xml:space="preserve"> problémy s autentifikáciou rieši TP s Prevádzkovateľom ITMS2014+ prostredníctvom e-mailovej adresy</w:t>
      </w:r>
      <w:r w:rsidRPr="00F04B96">
        <w:rPr>
          <w:color w:val="C00000"/>
        </w:rPr>
        <w:t xml:space="preserve"> </w:t>
      </w:r>
      <w:hyperlink r:id="rId16" w:history="1">
        <w:r w:rsidRPr="005074BB">
          <w:rPr>
            <w:rStyle w:val="Hypertextovprepojenie"/>
          </w:rPr>
          <w:t>itms@datacentrum.sk</w:t>
        </w:r>
      </w:hyperlink>
      <w:r w:rsidRPr="00307B63">
        <w:rPr>
          <w:rStyle w:val="Hypertextovprepojenie"/>
          <w:color w:val="auto"/>
        </w:rPr>
        <w:t>.</w:t>
      </w:r>
      <w:r w:rsidRPr="00307B63">
        <w:t xml:space="preserve"> </w:t>
      </w:r>
    </w:p>
    <w:p w:rsidR="000139B7" w:rsidRPr="002243B4" w:rsidRDefault="000139B7" w:rsidP="00154089">
      <w:pPr>
        <w:pStyle w:val="MPCKO1"/>
        <w:tabs>
          <w:tab w:val="left" w:pos="426"/>
        </w:tabs>
        <w:spacing w:before="480"/>
        <w:jc w:val="both"/>
      </w:pPr>
      <w:bookmarkStart w:id="29" w:name="_Toc502307855"/>
      <w:r w:rsidRPr="002243B4">
        <w:t>4</w:t>
      </w:r>
      <w:r w:rsidR="006A314A" w:rsidRPr="002243B4">
        <w:t xml:space="preserve"> </w:t>
      </w:r>
      <w:bookmarkEnd w:id="27"/>
      <w:r w:rsidR="003D1AE7">
        <w:t xml:space="preserve">Záväzné podmienky používania verejnej časti </w:t>
      </w:r>
      <w:r w:rsidR="006A314A" w:rsidRPr="002243B4">
        <w:t>ITMS2014+</w:t>
      </w:r>
      <w:r w:rsidR="003D1AE7">
        <w:t xml:space="preserve"> (</w:t>
      </w:r>
      <w:r w:rsidR="00BF799E">
        <w:t>P</w:t>
      </w:r>
      <w:r w:rsidR="003D1AE7" w:rsidRPr="002243B4">
        <w:t xml:space="preserve">ráva a povinnosti </w:t>
      </w:r>
      <w:r w:rsidR="001A336D">
        <w:t>Ž</w:t>
      </w:r>
      <w:r w:rsidR="003D1AE7" w:rsidRPr="002243B4">
        <w:t>iadateľa</w:t>
      </w:r>
      <w:r w:rsidR="00CD6F93">
        <w:t xml:space="preserve"> a </w:t>
      </w:r>
      <w:r w:rsidR="001A336D">
        <w:t>P</w:t>
      </w:r>
      <w:r w:rsidR="003D1AE7" w:rsidRPr="002243B4">
        <w:t>oužívateľa</w:t>
      </w:r>
      <w:r w:rsidR="003D1AE7">
        <w:t>)</w:t>
      </w:r>
      <w:bookmarkEnd w:id="29"/>
    </w:p>
    <w:p w:rsidR="006F0BEE" w:rsidRPr="005B747C" w:rsidRDefault="006F0BEE" w:rsidP="006A314A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 w:rsidRPr="005B747C">
        <w:t>Žiadateľ</w:t>
      </w:r>
      <w:r w:rsidR="00FF02B4" w:rsidRPr="005B747C">
        <w:t xml:space="preserve"> / </w:t>
      </w:r>
      <w:r w:rsidR="001A336D">
        <w:t>P</w:t>
      </w:r>
      <w:r w:rsidR="00FF02B4" w:rsidRPr="005B747C">
        <w:t>oužívateľ</w:t>
      </w:r>
      <w:r w:rsidR="00CD6F93">
        <w:t xml:space="preserve"> </w:t>
      </w:r>
      <w:r w:rsidRPr="005B747C">
        <w:t>sa zaväzuje dodržiavať bezpečnostné princípy a pravidlá stanovené týmito Záväznými podmienkami.</w:t>
      </w:r>
    </w:p>
    <w:p w:rsidR="006F0BEE" w:rsidRPr="005B747C" w:rsidRDefault="006F0BEE" w:rsidP="006A314A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 w:rsidRPr="005B747C">
        <w:t>Žiadateľ</w:t>
      </w:r>
      <w:r w:rsidR="00FF02B4" w:rsidRPr="005B747C">
        <w:t xml:space="preserve"> / </w:t>
      </w:r>
      <w:r w:rsidR="001A336D">
        <w:t>P</w:t>
      </w:r>
      <w:r w:rsidR="00FF02B4" w:rsidRPr="005B747C">
        <w:t>oužívateľ</w:t>
      </w:r>
      <w:r w:rsidRPr="005B747C">
        <w:t xml:space="preserve"> sa zaväzuje, že všetky údaje zadávané do systému ITMS2014+ prostredníctvom verejnej časti ITMS2014+ budú úplné a pravdivé.</w:t>
      </w:r>
    </w:p>
    <w:p w:rsidR="006F0BEE" w:rsidRPr="005B747C" w:rsidRDefault="006F0BEE" w:rsidP="006A314A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 w:rsidRPr="005B747C">
        <w:t>Žiadateľ</w:t>
      </w:r>
      <w:r w:rsidR="00FF02B4" w:rsidRPr="005B747C">
        <w:t xml:space="preserve"> / </w:t>
      </w:r>
      <w:r w:rsidR="001A336D">
        <w:t>P</w:t>
      </w:r>
      <w:r w:rsidR="00FF02B4" w:rsidRPr="005B747C">
        <w:t>oužívateľ</w:t>
      </w:r>
      <w:r w:rsidRPr="005B747C">
        <w:t xml:space="preserve"> je povinný zabezpečiť dostatočnú ochranu bezpečnostných prvkov a zamedziť </w:t>
      </w:r>
      <w:r w:rsidR="00AA5552" w:rsidRPr="005B747C">
        <w:t xml:space="preserve">neoprávneným osobám </w:t>
      </w:r>
      <w:r w:rsidRPr="005B747C">
        <w:t xml:space="preserve">prístup k bezpečnostným prvkom. </w:t>
      </w:r>
    </w:p>
    <w:p w:rsidR="006F0BEE" w:rsidRPr="005B747C" w:rsidRDefault="006F0BEE" w:rsidP="006A314A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 w:rsidRPr="005B747C">
        <w:t>Používateľ sa do verejnej časti ITMS2014+ prihlasuje pomocou jednoznačného prihlasovacieho mena (</w:t>
      </w:r>
      <w:proofErr w:type="spellStart"/>
      <w:r w:rsidRPr="005B747C">
        <w:t>login</w:t>
      </w:r>
      <w:proofErr w:type="spellEnd"/>
      <w:r w:rsidRPr="005B747C">
        <w:t>) a hesla, pričom sa zaväzuje dodržiavať kvalitu hesiel tak, aby:</w:t>
      </w:r>
    </w:p>
    <w:p w:rsidR="006F0BEE" w:rsidRPr="005B747C" w:rsidRDefault="006F0BEE" w:rsidP="006A314A">
      <w:pPr>
        <w:pStyle w:val="Odsekzoznamu"/>
        <w:numPr>
          <w:ilvl w:val="0"/>
          <w:numId w:val="43"/>
        </w:numPr>
        <w:spacing w:before="120" w:after="120"/>
        <w:ind w:left="714" w:hanging="357"/>
        <w:jc w:val="both"/>
      </w:pPr>
      <w:r w:rsidRPr="005B747C">
        <w:t>heslo nebolo ťažko zapamätateľné;</w:t>
      </w:r>
    </w:p>
    <w:p w:rsidR="006F0BEE" w:rsidRPr="005B747C" w:rsidRDefault="006F0BEE" w:rsidP="006A314A">
      <w:pPr>
        <w:pStyle w:val="Odsekzoznamu"/>
        <w:numPr>
          <w:ilvl w:val="0"/>
          <w:numId w:val="43"/>
        </w:numPr>
        <w:spacing w:before="120" w:after="120"/>
        <w:ind w:left="714" w:hanging="357"/>
        <w:jc w:val="both"/>
      </w:pPr>
      <w:r w:rsidRPr="005B747C">
        <w:t xml:space="preserve">heslo nebolo triviálne (ako napr. 123456, heslo, </w:t>
      </w:r>
      <w:proofErr w:type="spellStart"/>
      <w:r w:rsidRPr="005B747C">
        <w:t>qwerty</w:t>
      </w:r>
      <w:proofErr w:type="spellEnd"/>
      <w:r w:rsidRPr="005B747C">
        <w:t xml:space="preserve"> a pod.) a nebolo založené na   informáciách vzťahujúcich sa k užívateľovi (napr. meno, dátum narodenia, telefónne číslo a pod.);</w:t>
      </w:r>
    </w:p>
    <w:p w:rsidR="006F0BEE" w:rsidRPr="005B747C" w:rsidRDefault="006F0BEE" w:rsidP="006A314A">
      <w:pPr>
        <w:pStyle w:val="Odsekzoznamu"/>
        <w:numPr>
          <w:ilvl w:val="0"/>
          <w:numId w:val="43"/>
        </w:numPr>
        <w:spacing w:before="120" w:after="120"/>
        <w:ind w:left="714" w:hanging="357"/>
        <w:contextualSpacing w:val="0"/>
        <w:jc w:val="both"/>
      </w:pPr>
      <w:r w:rsidRPr="005B747C">
        <w:t>heslo bolo zložené z malých a veľkých písmen, číslic a špeciálneho znaku (nie alfanumerického) a malo minimálnu dĺžku 8 znakov.</w:t>
      </w:r>
    </w:p>
    <w:p w:rsidR="0044434E" w:rsidRPr="005B747C" w:rsidRDefault="0044434E" w:rsidP="0044434E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 w:rsidRPr="005B747C">
        <w:t xml:space="preserve">Žiadateľ / </w:t>
      </w:r>
      <w:r w:rsidR="001A336D">
        <w:t>P</w:t>
      </w:r>
      <w:r w:rsidRPr="005B747C">
        <w:t xml:space="preserve">oužívateľ sa zaväzuje, že nebude </w:t>
      </w:r>
      <w:proofErr w:type="spellStart"/>
      <w:r w:rsidRPr="005B747C">
        <w:t>zdieľať</w:t>
      </w:r>
      <w:proofErr w:type="spellEnd"/>
      <w:r w:rsidRPr="005B747C">
        <w:t xml:space="preserve"> svoje prihlasovacie údaje (prístupové meno a heslo) a bude sa prihlasovať do </w:t>
      </w:r>
      <w:r w:rsidR="00AA5552">
        <w:t>ITMS2014+</w:t>
      </w:r>
      <w:r w:rsidRPr="005B747C">
        <w:t xml:space="preserve"> výhradne pod svojím prístupovým menom (</w:t>
      </w:r>
      <w:proofErr w:type="spellStart"/>
      <w:r w:rsidRPr="005B747C">
        <w:t>loginom</w:t>
      </w:r>
      <w:proofErr w:type="spellEnd"/>
      <w:r w:rsidRPr="005B747C">
        <w:t>).</w:t>
      </w:r>
    </w:p>
    <w:p w:rsidR="006F0BEE" w:rsidRPr="005B747C" w:rsidRDefault="006F0BEE" w:rsidP="006A314A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 w:rsidRPr="005B747C">
        <w:t>Heslo je možné meniť len prostredníctvom verejnej časti ITMS2014+</w:t>
      </w:r>
      <w:r w:rsidRPr="005B747C">
        <w:rPr>
          <w:color w:val="000000" w:themeColor="text1"/>
        </w:rPr>
        <w:t>.</w:t>
      </w:r>
    </w:p>
    <w:p w:rsidR="000139B7" w:rsidRDefault="006F0BEE" w:rsidP="00320AEF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 w:rsidRPr="005B747C">
        <w:t xml:space="preserve">Pre odblokovanie konta, resp. v prípade zabudnutého hesla </w:t>
      </w:r>
      <w:r w:rsidR="001A336D">
        <w:t>P</w:t>
      </w:r>
      <w:r w:rsidRPr="005B747C">
        <w:t xml:space="preserve">oužívateľ </w:t>
      </w:r>
      <w:r w:rsidR="00F318DC" w:rsidRPr="005B747C">
        <w:t>zvolí možnosť</w:t>
      </w:r>
      <w:r w:rsidRPr="005B747C">
        <w:t xml:space="preserve"> „Zabudli ste heslo?“ na verejnej časti ITMS2014+ </w:t>
      </w:r>
      <w:r w:rsidR="00F318DC" w:rsidRPr="005B747C">
        <w:t xml:space="preserve">a zadá svoj </w:t>
      </w:r>
      <w:r w:rsidRPr="005B747C">
        <w:t>prihlasovací email (</w:t>
      </w:r>
      <w:proofErr w:type="spellStart"/>
      <w:r w:rsidRPr="005B747C">
        <w:t>login</w:t>
      </w:r>
      <w:proofErr w:type="spellEnd"/>
      <w:r w:rsidRPr="005B747C">
        <w:t>), na ktorý mu bude doručená linka pre zadanie nového hesla. V prípade straty prihlasovacieho mena,</w:t>
      </w:r>
      <w:r w:rsidR="001A336D">
        <w:t xml:space="preserve"> P</w:t>
      </w:r>
      <w:r w:rsidR="00F318DC" w:rsidRPr="005B747C">
        <w:t>oužívate</w:t>
      </w:r>
      <w:r w:rsidR="006A5ED8" w:rsidRPr="005B747C">
        <w:t>ľ</w:t>
      </w:r>
      <w:r w:rsidR="00F318DC" w:rsidRPr="005B747C">
        <w:t xml:space="preserve"> </w:t>
      </w:r>
      <w:r w:rsidRPr="005B747C">
        <w:t xml:space="preserve">kontaktuje </w:t>
      </w:r>
      <w:r w:rsidR="00FF02B4" w:rsidRPr="005B747C">
        <w:t xml:space="preserve">technickú podporu </w:t>
      </w:r>
      <w:r w:rsidR="001A336D">
        <w:t>P</w:t>
      </w:r>
      <w:r w:rsidR="00C4516A" w:rsidRPr="005B747C">
        <w:t xml:space="preserve">revádzkovateľa </w:t>
      </w:r>
      <w:r w:rsidRPr="005B747C">
        <w:t>ITMS2014+.</w:t>
      </w:r>
      <w:r w:rsidR="000139B7" w:rsidRPr="005B747C">
        <w:t xml:space="preserve"> </w:t>
      </w:r>
    </w:p>
    <w:p w:rsidR="006F0BEE" w:rsidRPr="005B747C" w:rsidRDefault="006F0BEE" w:rsidP="006A314A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 w:rsidRPr="005B747C">
        <w:t>Žiadateľ</w:t>
      </w:r>
      <w:r w:rsidR="00FF02B4" w:rsidRPr="005B747C">
        <w:t xml:space="preserve"> / </w:t>
      </w:r>
      <w:r w:rsidR="001A336D">
        <w:t>P</w:t>
      </w:r>
      <w:r w:rsidR="00FF02B4" w:rsidRPr="005B747C">
        <w:t>oužívateľ</w:t>
      </w:r>
      <w:r w:rsidRPr="005B747C">
        <w:t xml:space="preserve"> je zodpovedný za bezpečnosť svojej pracovnej stanice a jej softvérového vybavenia (najmä za aktualizáciu operačného systému, antivírusového systému a pod.).</w:t>
      </w:r>
    </w:p>
    <w:p w:rsidR="006F0BEE" w:rsidRPr="005B747C" w:rsidRDefault="006F0BEE" w:rsidP="006A314A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 w:rsidRPr="005B747C">
        <w:t xml:space="preserve">Žiadateľ </w:t>
      </w:r>
      <w:r w:rsidR="00FF02B4" w:rsidRPr="005B747C">
        <w:t xml:space="preserve">/ </w:t>
      </w:r>
      <w:r w:rsidR="001A336D">
        <w:t>P</w:t>
      </w:r>
      <w:r w:rsidR="00FF02B4" w:rsidRPr="005B747C">
        <w:t xml:space="preserve">oužívateľ </w:t>
      </w:r>
      <w:r w:rsidRPr="005B747C">
        <w:t>sa zaväzuje, že v prípade straty, resp. zneužitia alebo podozrenia zo zneužitia bezpečnostných prvkov, v príp. akéhokoľvek neštandardného správania sa ITMS2014+, alebo v príp</w:t>
      </w:r>
      <w:r w:rsidR="00FF02B4" w:rsidRPr="005B747C">
        <w:t>ade</w:t>
      </w:r>
      <w:r w:rsidRPr="005B747C">
        <w:t xml:space="preserve"> identifikovaného incidentu alebo podozrenia na incident, </w:t>
      </w:r>
      <w:r w:rsidRPr="005B747C">
        <w:lastRenderedPageBreak/>
        <w:t xml:space="preserve">takúto skutočnosť bezodkladne </w:t>
      </w:r>
      <w:r w:rsidR="00F318DC" w:rsidRPr="005B747C">
        <w:t>nahlási prevádzkovateľovi ITMS2014+ jedným z nasledovných spôsobov</w:t>
      </w:r>
      <w:r w:rsidRPr="005B747C">
        <w:t>:</w:t>
      </w:r>
    </w:p>
    <w:p w:rsidR="006F0BEE" w:rsidRPr="005B747C" w:rsidRDefault="006F0BEE" w:rsidP="006A314A">
      <w:pPr>
        <w:spacing w:before="120" w:after="120"/>
        <w:ind w:left="708" w:firstLine="360"/>
        <w:contextualSpacing/>
        <w:jc w:val="both"/>
      </w:pPr>
      <w:r w:rsidRPr="005B747C">
        <w:t>a) na telefónn</w:t>
      </w:r>
      <w:r w:rsidR="00F318DC" w:rsidRPr="005B747C">
        <w:t xml:space="preserve">e </w:t>
      </w:r>
      <w:r w:rsidRPr="005B747C">
        <w:t>čísl</w:t>
      </w:r>
      <w:r w:rsidR="00F318DC" w:rsidRPr="005B747C">
        <w:t>o</w:t>
      </w:r>
      <w:r w:rsidRPr="005B747C">
        <w:t xml:space="preserve"> 0850/123 344</w:t>
      </w:r>
    </w:p>
    <w:p w:rsidR="006F0BEE" w:rsidRPr="005B747C" w:rsidRDefault="006F0BEE" w:rsidP="006A314A">
      <w:pPr>
        <w:spacing w:before="120" w:after="120"/>
        <w:ind w:left="708" w:firstLine="708"/>
        <w:contextualSpacing/>
        <w:jc w:val="both"/>
      </w:pPr>
      <w:r w:rsidRPr="005B747C">
        <w:t>- v čase od 7,30 hod do 18,00 hod v pracovných dňoch,</w:t>
      </w:r>
    </w:p>
    <w:p w:rsidR="006F0BEE" w:rsidRPr="005B747C" w:rsidRDefault="006F0BEE" w:rsidP="006A314A">
      <w:pPr>
        <w:spacing w:before="120" w:after="120"/>
        <w:ind w:left="708" w:firstLine="708"/>
        <w:contextualSpacing/>
        <w:jc w:val="both"/>
      </w:pPr>
      <w:r w:rsidRPr="005B747C">
        <w:t>- v mimopracovnom čase sú hovory (hlásenia) zaznamenané na záznamník.</w:t>
      </w:r>
    </w:p>
    <w:p w:rsidR="006F0BEE" w:rsidRPr="005B747C" w:rsidRDefault="006F0BEE" w:rsidP="006A314A">
      <w:pPr>
        <w:spacing w:before="120" w:after="120"/>
        <w:ind w:left="708"/>
        <w:contextualSpacing/>
        <w:jc w:val="both"/>
      </w:pPr>
      <w:r w:rsidRPr="005B747C">
        <w:t xml:space="preserve">      b) elektronicky na adrese </w:t>
      </w:r>
      <w:hyperlink r:id="rId17" w:history="1">
        <w:r w:rsidR="00273C0F">
          <w:rPr>
            <w:rStyle w:val="Hypertextovprepojenie"/>
          </w:rPr>
          <w:t>itms</w:t>
        </w:r>
        <w:r w:rsidR="00273C0F" w:rsidRPr="005B747C">
          <w:rPr>
            <w:rStyle w:val="Hypertextovprepojenie"/>
          </w:rPr>
          <w:t>@datacentrum.sk</w:t>
        </w:r>
      </w:hyperlink>
      <w:r w:rsidRPr="005B747C">
        <w:t xml:space="preserve">  </w:t>
      </w:r>
    </w:p>
    <w:p w:rsidR="006F0BEE" w:rsidRPr="005B747C" w:rsidRDefault="006F0BEE" w:rsidP="006A314A">
      <w:pPr>
        <w:pStyle w:val="Obyajntext"/>
        <w:spacing w:before="120" w:after="120"/>
        <w:ind w:left="1068"/>
        <w:contextualSpacing/>
        <w:rPr>
          <w:rStyle w:val="Hypertextovprepojenie"/>
          <w:rFonts w:ascii="Times New Roman" w:hAnsi="Times New Roman" w:cs="Times New Roman"/>
          <w:sz w:val="24"/>
          <w:szCs w:val="24"/>
          <w:lang w:eastAsia="sk-SK"/>
        </w:rPr>
      </w:pPr>
      <w:r w:rsidRPr="005B747C">
        <w:rPr>
          <w:rFonts w:ascii="Times New Roman" w:hAnsi="Times New Roman" w:cs="Times New Roman"/>
          <w:sz w:val="24"/>
          <w:szCs w:val="24"/>
        </w:rPr>
        <w:t>c)</w:t>
      </w:r>
      <w:r w:rsidRPr="005B747C">
        <w:t xml:space="preserve"> </w:t>
      </w:r>
      <w:r w:rsidRPr="005B747C">
        <w:rPr>
          <w:rFonts w:ascii="Times New Roman" w:hAnsi="Times New Roman" w:cs="Times New Roman"/>
          <w:sz w:val="24"/>
          <w:szCs w:val="24"/>
        </w:rPr>
        <w:t xml:space="preserve">zápisom do  </w:t>
      </w:r>
      <w:proofErr w:type="spellStart"/>
      <w:r w:rsidRPr="005B747C">
        <w:rPr>
          <w:rFonts w:ascii="Times New Roman" w:hAnsi="Times New Roman" w:cs="Times New Roman"/>
          <w:sz w:val="24"/>
          <w:szCs w:val="24"/>
        </w:rPr>
        <w:t>Service</w:t>
      </w:r>
      <w:proofErr w:type="spellEnd"/>
      <w:r w:rsidRPr="005B74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747C">
        <w:rPr>
          <w:rFonts w:ascii="Times New Roman" w:hAnsi="Times New Roman" w:cs="Times New Roman"/>
          <w:sz w:val="24"/>
          <w:szCs w:val="24"/>
        </w:rPr>
        <w:t>Manager</w:t>
      </w:r>
      <w:proofErr w:type="spellEnd"/>
      <w:r w:rsidRPr="005B74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747C">
        <w:rPr>
          <w:rFonts w:ascii="Times New Roman" w:hAnsi="Times New Roman" w:cs="Times New Roman"/>
          <w:sz w:val="24"/>
          <w:szCs w:val="24"/>
        </w:rPr>
        <w:t>Clienta</w:t>
      </w:r>
      <w:proofErr w:type="spellEnd"/>
      <w:r w:rsidRPr="005B747C">
        <w:t xml:space="preserve"> </w:t>
      </w:r>
      <w:hyperlink r:id="rId18" w:history="1">
        <w:r w:rsidRPr="005B747C">
          <w:rPr>
            <w:rStyle w:val="Hypertextovprepojenie"/>
            <w:rFonts w:ascii="Times New Roman" w:hAnsi="Times New Roman" w:cs="Times New Roman"/>
            <w:sz w:val="24"/>
            <w:szCs w:val="24"/>
          </w:rPr>
          <w:t>http://www.cpu.datacentrum.sk/podpora/podpora-pouzivatelov-is-6c.html</w:t>
        </w:r>
      </w:hyperlink>
    </w:p>
    <w:p w:rsidR="006F0BEE" w:rsidRPr="005B747C" w:rsidRDefault="00FF02B4" w:rsidP="006A314A">
      <w:pPr>
        <w:pStyle w:val="Odsekzoznamu"/>
        <w:spacing w:before="120" w:after="120"/>
        <w:ind w:left="360"/>
        <w:contextualSpacing w:val="0"/>
        <w:jc w:val="both"/>
      </w:pPr>
      <w:r w:rsidRPr="005B747C">
        <w:t>Používateľ</w:t>
      </w:r>
      <w:r w:rsidR="00F318DC" w:rsidRPr="005B747C">
        <w:t xml:space="preserve"> sa s</w:t>
      </w:r>
      <w:r w:rsidR="006F0BEE" w:rsidRPr="005B747C">
        <w:t xml:space="preserve">účasne </w:t>
      </w:r>
      <w:del w:id="30" w:author="Autor">
        <w:r w:rsidR="006F0BEE" w:rsidRPr="005B747C" w:rsidDel="002B15BC">
          <w:delText xml:space="preserve">sa </w:delText>
        </w:r>
      </w:del>
      <w:r w:rsidR="006F0BEE" w:rsidRPr="005B747C">
        <w:t xml:space="preserve">zdrží akýchkoľvek činností, ktorými by mohol spôsobiť zhoršenie danej situácie a vyčká na usmernenie relevantných zamestnancov </w:t>
      </w:r>
      <w:r w:rsidR="00C4516A" w:rsidRPr="005B747C">
        <w:t xml:space="preserve">prevádzkovateľa </w:t>
      </w:r>
      <w:r w:rsidR="006F0BEE" w:rsidRPr="005B747C">
        <w:t xml:space="preserve">ITMS2014+. </w:t>
      </w:r>
    </w:p>
    <w:p w:rsidR="006F0BEE" w:rsidRPr="005B747C" w:rsidRDefault="006F0BEE" w:rsidP="006A314A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 w:rsidRPr="005B747C">
        <w:t>Ak tieto Záväzn</w:t>
      </w:r>
      <w:r w:rsidR="009262A7" w:rsidRPr="005B747C">
        <w:t>é</w:t>
      </w:r>
      <w:r w:rsidRPr="005B747C">
        <w:t xml:space="preserve"> podmienky upravujú práva alebo ukladajú povinnosti pre Používateľa</w:t>
      </w:r>
      <w:r w:rsidR="00F318DC" w:rsidRPr="005B747C">
        <w:t>,</w:t>
      </w:r>
      <w:r w:rsidRPr="005B747C">
        <w:t xml:space="preserve"> platia primerane aj pre Žiadateľa. </w:t>
      </w:r>
    </w:p>
    <w:p w:rsidR="00795909" w:rsidRDefault="00795909" w:rsidP="00795909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 w:rsidRPr="005B747C">
        <w:t xml:space="preserve">Prevádzkovateľ ITMS2014+ si vyhradzuje právo okamžite a bez náhrady </w:t>
      </w:r>
      <w:r w:rsidR="00CD6F93">
        <w:t>deaktivovať</w:t>
      </w:r>
      <w:r w:rsidR="00CD6F93" w:rsidRPr="005B747C">
        <w:t xml:space="preserve"> </w:t>
      </w:r>
      <w:r w:rsidRPr="005B747C">
        <w:t xml:space="preserve">používateľské konto </w:t>
      </w:r>
      <w:r w:rsidR="008C28D4">
        <w:t>P</w:t>
      </w:r>
      <w:r w:rsidRPr="005B747C">
        <w:t>oužívateľa</w:t>
      </w:r>
      <w:r w:rsidRPr="00795909">
        <w:t xml:space="preserve"> </w:t>
      </w:r>
      <w:r w:rsidRPr="005B747C">
        <w:t xml:space="preserve">a zamedziť </w:t>
      </w:r>
      <w:r>
        <w:t xml:space="preserve">mu </w:t>
      </w:r>
      <w:r w:rsidRPr="005B747C">
        <w:t xml:space="preserve">tým prístup do verejnej časti ITMS2014+. Prevádzkovateľ ITMS2014+ je oprávnený používateľské konto zrušiť najmä v prípade, ak </w:t>
      </w:r>
      <w:r w:rsidR="001A336D">
        <w:t>Ž</w:t>
      </w:r>
      <w:r w:rsidRPr="005B747C">
        <w:t xml:space="preserve">iadateľ / </w:t>
      </w:r>
      <w:r w:rsidR="001A336D">
        <w:t>P</w:t>
      </w:r>
      <w:r w:rsidRPr="005B747C">
        <w:t>oužívateľ porušil tieto Záväzné podmienky alebo dokumenty, na ktoré odkazujú.</w:t>
      </w:r>
    </w:p>
    <w:p w:rsidR="006F0BEE" w:rsidRPr="005B747C" w:rsidRDefault="006F0BEE" w:rsidP="006A314A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 w:rsidRPr="005B747C">
        <w:t xml:space="preserve">CKO </w:t>
      </w:r>
      <w:r w:rsidR="00795909">
        <w:t xml:space="preserve">ako </w:t>
      </w:r>
      <w:r w:rsidR="00380B6E">
        <w:t>S</w:t>
      </w:r>
      <w:r w:rsidR="00795909">
        <w:t xml:space="preserve">právca ITMS2014+ </w:t>
      </w:r>
      <w:r w:rsidRPr="005B747C">
        <w:t xml:space="preserve">má právo jednostranne meniť a dopĺňať ustanovenia týchto Záväzných podmienok. Platnosť zmenených Záväzných podmienok nastáva dňom vydania a účinnosť </w:t>
      </w:r>
      <w:r w:rsidR="009262A7" w:rsidRPr="005B747C">
        <w:t xml:space="preserve">nastáva </w:t>
      </w:r>
      <w:r w:rsidRPr="005B747C">
        <w:t xml:space="preserve">dňom zverejnenia ich nového úplného znenia na webovom sídle </w:t>
      </w:r>
      <w:hyperlink r:id="rId19" w:history="1">
        <w:r w:rsidR="009262A7" w:rsidRPr="005B747C">
          <w:rPr>
            <w:rStyle w:val="Hypertextovprepojenie"/>
          </w:rPr>
          <w:t>https://www.itms2014.sk</w:t>
        </w:r>
      </w:hyperlink>
      <w:r w:rsidR="009262A7" w:rsidRPr="005B747C">
        <w:t xml:space="preserve">. </w:t>
      </w:r>
    </w:p>
    <w:p w:rsidR="006F0BEE" w:rsidRPr="005B747C" w:rsidRDefault="00795909" w:rsidP="006A314A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>
        <w:t>P</w:t>
      </w:r>
      <w:r w:rsidR="00FF02B4" w:rsidRPr="005B747C">
        <w:t>oužívateľ</w:t>
      </w:r>
      <w:r w:rsidR="006F0BEE" w:rsidRPr="005B747C">
        <w:t xml:space="preserve"> súhlasí s</w:t>
      </w:r>
      <w:r w:rsidR="009262A7" w:rsidRPr="005B747C">
        <w:t>o</w:t>
      </w:r>
      <w:r w:rsidR="006F0BEE" w:rsidRPr="005B747C">
        <w:t xml:space="preserve"> </w:t>
      </w:r>
      <w:r w:rsidR="009262A7" w:rsidRPr="005B747C">
        <w:t>za</w:t>
      </w:r>
      <w:r w:rsidR="006F0BEE" w:rsidRPr="005B747C">
        <w:t>sielaním správ z ITMS2014+ na e</w:t>
      </w:r>
      <w:r w:rsidR="006F0BEE" w:rsidRPr="005B747C">
        <w:rPr>
          <w:rFonts w:ascii="Cambria Math" w:hAnsi="Cambria Math" w:cs="Cambria Math"/>
        </w:rPr>
        <w:t>‐</w:t>
      </w:r>
      <w:r w:rsidR="006F0BEE" w:rsidRPr="005B747C">
        <w:t xml:space="preserve">mailovú adresu zadanú Žiadateľom. </w:t>
      </w:r>
    </w:p>
    <w:p w:rsidR="006F0BEE" w:rsidRPr="005B747C" w:rsidRDefault="006F0BEE" w:rsidP="00795909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 w:rsidRPr="005B747C">
        <w:t xml:space="preserve">Žiadateľ je povinný zabezpečiť pravidelné oboznamovanie </w:t>
      </w:r>
      <w:r w:rsidR="009554E2">
        <w:t>P</w:t>
      </w:r>
      <w:r w:rsidRPr="005B747C">
        <w:t xml:space="preserve">oužívateľa so zmenami týchto Záväzných podmienok ako aj </w:t>
      </w:r>
      <w:r w:rsidR="009262A7" w:rsidRPr="005B747C">
        <w:t xml:space="preserve">so zmenami </w:t>
      </w:r>
      <w:r w:rsidRPr="005B747C">
        <w:t xml:space="preserve">používateľskej príručky </w:t>
      </w:r>
      <w:r w:rsidR="00795909" w:rsidRPr="00795909">
        <w:t xml:space="preserve">a iných dokumentov </w:t>
      </w:r>
      <w:r w:rsidRPr="005B747C">
        <w:t xml:space="preserve">pre prácu s verejnou časťou  ITMS2014+, ktorej ustanovenia sú pre </w:t>
      </w:r>
      <w:r w:rsidR="009554E2">
        <w:t>Ž</w:t>
      </w:r>
      <w:r w:rsidRPr="005B747C">
        <w:t>iadateľa</w:t>
      </w:r>
      <w:r w:rsidR="00FF02B4" w:rsidRPr="005B747C">
        <w:t xml:space="preserve"> </w:t>
      </w:r>
      <w:r w:rsidRPr="005B747C">
        <w:t>/</w:t>
      </w:r>
      <w:r w:rsidR="00FF02B4" w:rsidRPr="005B747C">
        <w:t xml:space="preserve"> </w:t>
      </w:r>
      <w:r w:rsidR="009554E2">
        <w:t>P</w:t>
      </w:r>
      <w:r w:rsidRPr="005B747C">
        <w:t xml:space="preserve">oužívateľa verejnej časti ITMS2014+ záväzné a sú k dispozícii na </w:t>
      </w:r>
      <w:r w:rsidR="009554E2">
        <w:t>adrese</w:t>
      </w:r>
      <w:r w:rsidRPr="005B747C">
        <w:t xml:space="preserve"> </w:t>
      </w:r>
      <w:hyperlink r:id="rId20" w:history="1">
        <w:r w:rsidR="009262A7" w:rsidRPr="005B747C">
          <w:rPr>
            <w:rStyle w:val="Hypertextovprepojenie"/>
          </w:rPr>
          <w:t>https://www.itms2014.sk</w:t>
        </w:r>
      </w:hyperlink>
      <w:r w:rsidRPr="005B747C">
        <w:t>. Žiadateľ zodpovedá za svoje konanie</w:t>
      </w:r>
      <w:r w:rsidR="00795909">
        <w:t xml:space="preserve"> </w:t>
      </w:r>
      <w:r w:rsidRPr="005B747C">
        <w:t>/</w:t>
      </w:r>
      <w:r w:rsidR="00795909">
        <w:t xml:space="preserve"> </w:t>
      </w:r>
      <w:r w:rsidRPr="005B747C">
        <w:t>opomenutie, ako aj za konanie</w:t>
      </w:r>
      <w:r w:rsidR="00795909">
        <w:t xml:space="preserve"> </w:t>
      </w:r>
      <w:r w:rsidRPr="005B747C">
        <w:t>/</w:t>
      </w:r>
      <w:r w:rsidR="00795909">
        <w:t xml:space="preserve"> </w:t>
      </w:r>
      <w:r w:rsidRPr="005B747C">
        <w:t xml:space="preserve">opomenutie Používateľa. </w:t>
      </w:r>
    </w:p>
    <w:p w:rsidR="006F0BEE" w:rsidRPr="005B747C" w:rsidRDefault="006F0BEE" w:rsidP="006A314A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 w:rsidRPr="005B747C">
        <w:t>Správca ITMS2014+ a</w:t>
      </w:r>
      <w:r w:rsidR="00C4516A" w:rsidRPr="005B747C">
        <w:t> </w:t>
      </w:r>
      <w:r w:rsidR="009554E2">
        <w:t>P</w:t>
      </w:r>
      <w:r w:rsidR="00C4516A" w:rsidRPr="005B747C">
        <w:t xml:space="preserve">revádzkovateľ ITMS2014+ </w:t>
      </w:r>
      <w:r w:rsidRPr="005B747C">
        <w:t xml:space="preserve">nezodpovedajú za škodu a ani za ujmu vzniknutú </w:t>
      </w:r>
      <w:r w:rsidR="009554E2">
        <w:t>Ž</w:t>
      </w:r>
      <w:r w:rsidR="006C0A3D" w:rsidRPr="005B747C">
        <w:t>iadateľovi</w:t>
      </w:r>
      <w:r w:rsidR="005B747C" w:rsidRPr="005B747C">
        <w:t xml:space="preserve"> </w:t>
      </w:r>
      <w:r w:rsidR="006C0A3D" w:rsidRPr="005B747C">
        <w:t>/</w:t>
      </w:r>
      <w:r w:rsidR="005B747C" w:rsidRPr="005B747C">
        <w:t xml:space="preserve"> </w:t>
      </w:r>
      <w:r w:rsidR="009554E2">
        <w:t>P</w:t>
      </w:r>
      <w:r w:rsidR="006C0A3D" w:rsidRPr="005B747C">
        <w:t xml:space="preserve">oužívateľovi </w:t>
      </w:r>
      <w:r w:rsidRPr="005B747C">
        <w:t xml:space="preserve">v dôsledku porušenia týchto Záväzných podmienok ako aj dokumentov, na ktoré odkazujú. </w:t>
      </w:r>
    </w:p>
    <w:p w:rsidR="006F0BEE" w:rsidRPr="005B747C" w:rsidRDefault="006F0BEE" w:rsidP="006A314A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 w:rsidRPr="005B747C">
        <w:t>Správca ITMS2014+ a</w:t>
      </w:r>
      <w:r w:rsidR="0017418E" w:rsidRPr="005B747C">
        <w:t> </w:t>
      </w:r>
      <w:r w:rsidR="009554E2">
        <w:t>P</w:t>
      </w:r>
      <w:r w:rsidR="0017418E" w:rsidRPr="005B747C">
        <w:t xml:space="preserve">revádzkovateľ ITMS2014+ </w:t>
      </w:r>
      <w:r w:rsidRPr="005B747C">
        <w:t xml:space="preserve">si vyhradzujú právo </w:t>
      </w:r>
      <w:r w:rsidR="0017418E" w:rsidRPr="005B747C">
        <w:t xml:space="preserve">používať </w:t>
      </w:r>
      <w:r w:rsidRPr="005B747C">
        <w:t xml:space="preserve">na verejnej časti ITMS2014+ nástroj </w:t>
      </w:r>
      <w:proofErr w:type="spellStart"/>
      <w:r w:rsidRPr="005B747C">
        <w:t>Google</w:t>
      </w:r>
      <w:proofErr w:type="spellEnd"/>
      <w:r w:rsidRPr="005B747C">
        <w:t xml:space="preserve"> </w:t>
      </w:r>
      <w:proofErr w:type="spellStart"/>
      <w:r w:rsidRPr="005B747C">
        <w:t>Analytics</w:t>
      </w:r>
      <w:proofErr w:type="spellEnd"/>
      <w:r w:rsidRPr="005B747C">
        <w:t xml:space="preserve">. Ide o službu na webovú analýzu, ktorú bezodplatne poskytuje spoločnosť </w:t>
      </w:r>
      <w:proofErr w:type="spellStart"/>
      <w:r w:rsidRPr="005B747C">
        <w:t>Google</w:t>
      </w:r>
      <w:proofErr w:type="spellEnd"/>
      <w:r w:rsidRPr="005B747C">
        <w:t xml:space="preserve">, </w:t>
      </w:r>
      <w:proofErr w:type="spellStart"/>
      <w:r w:rsidRPr="005B747C">
        <w:t>Inc</w:t>
      </w:r>
      <w:proofErr w:type="spellEnd"/>
      <w:r w:rsidRPr="005B747C">
        <w:t>. (</w:t>
      </w:r>
      <w:proofErr w:type="spellStart"/>
      <w:r w:rsidRPr="005B747C">
        <w:t>Google</w:t>
      </w:r>
      <w:proofErr w:type="spellEnd"/>
      <w:r w:rsidRPr="005B747C">
        <w:t xml:space="preserve">). Služba </w:t>
      </w:r>
      <w:proofErr w:type="spellStart"/>
      <w:r w:rsidRPr="005B747C">
        <w:t>Google</w:t>
      </w:r>
      <w:proofErr w:type="spellEnd"/>
      <w:r w:rsidRPr="005B747C">
        <w:t xml:space="preserve"> </w:t>
      </w:r>
      <w:proofErr w:type="spellStart"/>
      <w:r w:rsidRPr="005B747C">
        <w:t>Analytics</w:t>
      </w:r>
      <w:proofErr w:type="spellEnd"/>
      <w:r w:rsidRPr="005B747C">
        <w:t xml:space="preserve"> používa súbory </w:t>
      </w:r>
      <w:proofErr w:type="spellStart"/>
      <w:r w:rsidRPr="005B747C">
        <w:t>cookie</w:t>
      </w:r>
      <w:proofErr w:type="spellEnd"/>
      <w:r w:rsidRPr="005B747C">
        <w:t xml:space="preserve">, teda textové súbory umiestnené v počítači, ktoré pomáhajú analyzovať ako používatelia používajú dané webové stránky. Informácie generované súborom </w:t>
      </w:r>
      <w:proofErr w:type="spellStart"/>
      <w:r w:rsidRPr="005B747C">
        <w:t>cookie</w:t>
      </w:r>
      <w:proofErr w:type="spellEnd"/>
      <w:r w:rsidRPr="005B747C">
        <w:t xml:space="preserve"> o tom, ako používate webové stránky (vrátane adresy IP), budú odoslané a uložené spoločnosťou </w:t>
      </w:r>
      <w:proofErr w:type="spellStart"/>
      <w:r w:rsidRPr="005B747C">
        <w:t>Google</w:t>
      </w:r>
      <w:proofErr w:type="spellEnd"/>
      <w:r w:rsidRPr="005B747C">
        <w:t xml:space="preserve"> na serveroch v Spojených štátoch</w:t>
      </w:r>
      <w:r w:rsidR="00FF02B4" w:rsidRPr="005B747C">
        <w:t xml:space="preserve"> amerických</w:t>
      </w:r>
      <w:r w:rsidRPr="005B747C">
        <w:t xml:space="preserve">. Spoločnosť </w:t>
      </w:r>
      <w:proofErr w:type="spellStart"/>
      <w:r w:rsidRPr="005B747C">
        <w:t>Google</w:t>
      </w:r>
      <w:proofErr w:type="spellEnd"/>
      <w:r w:rsidRPr="005B747C">
        <w:t xml:space="preserve"> použije tieto informácie na zhodnotenie používania webových stránok, na vytvorenie prehľadov o aktivite na webových stránkach pre jej operátorov a na poskytnutie iných služieb súvisiacich s aktivitou na webových stránkach a s používaním Internetu. Spoločnosť </w:t>
      </w:r>
      <w:proofErr w:type="spellStart"/>
      <w:r w:rsidRPr="005B747C">
        <w:t>Google</w:t>
      </w:r>
      <w:proofErr w:type="spellEnd"/>
      <w:r w:rsidRPr="005B747C">
        <w:t xml:space="preserve"> môže postúpiť takéto informácie tretím stranám, ak to vyžaduje zákon alebo ak takéto tretie strany spracovávajú informácie v mene spoločnosti </w:t>
      </w:r>
      <w:proofErr w:type="spellStart"/>
      <w:r w:rsidRPr="005B747C">
        <w:lastRenderedPageBreak/>
        <w:t>Google</w:t>
      </w:r>
      <w:proofErr w:type="spellEnd"/>
      <w:r w:rsidRPr="005B747C">
        <w:t xml:space="preserve">. Spoločnosť </w:t>
      </w:r>
      <w:proofErr w:type="spellStart"/>
      <w:r w:rsidRPr="005B747C">
        <w:t>Google</w:t>
      </w:r>
      <w:proofErr w:type="spellEnd"/>
      <w:r w:rsidRPr="005B747C">
        <w:t xml:space="preserve"> nepriradí vašu adresu IP k žiadnym iným údajom, ktoré uchováva. Používaním verejnej časti ITMS2014+ vyjadrujete súhlas so spracovaním informácii o IP adrese </w:t>
      </w:r>
      <w:r w:rsidR="009554E2">
        <w:t>Ž</w:t>
      </w:r>
      <w:r w:rsidRPr="005B747C">
        <w:t>iadateľa</w:t>
      </w:r>
      <w:r w:rsidR="00795909">
        <w:t xml:space="preserve"> / </w:t>
      </w:r>
      <w:r w:rsidR="009554E2">
        <w:t>P</w:t>
      </w:r>
      <w:r w:rsidR="00795909">
        <w:t>oužívateľa</w:t>
      </w:r>
      <w:del w:id="31" w:author="Autor">
        <w:r w:rsidRPr="005B747C" w:rsidDel="002B15BC">
          <w:delText>, pričom nejde o osobné údaje</w:delText>
        </w:r>
      </w:del>
      <w:r w:rsidRPr="005B747C">
        <w:t>.</w:t>
      </w:r>
    </w:p>
    <w:p w:rsidR="00FF02B4" w:rsidRDefault="00FF02B4" w:rsidP="006A314A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 w:rsidRPr="005B747C">
        <w:t>Ak tieto Záväzn</w:t>
      </w:r>
      <w:r w:rsidR="009554E2">
        <w:t>é</w:t>
      </w:r>
      <w:r w:rsidRPr="005B747C">
        <w:t xml:space="preserve"> podmienky upravujú práva alebo ukladajú povinnosti pre </w:t>
      </w:r>
      <w:r w:rsidR="009554E2">
        <w:t>P</w:t>
      </w:r>
      <w:r w:rsidRPr="005B747C">
        <w:t>oužívateľa</w:t>
      </w:r>
      <w:r w:rsidR="000F6EDB">
        <w:t>,</w:t>
      </w:r>
      <w:r w:rsidRPr="005B747C">
        <w:t xml:space="preserve"> platia primerane aj pre </w:t>
      </w:r>
      <w:r w:rsidR="009554E2">
        <w:t>Ž</w:t>
      </w:r>
      <w:r w:rsidRPr="005B747C">
        <w:t>iadateľa.</w:t>
      </w:r>
    </w:p>
    <w:p w:rsidR="007D3473" w:rsidRPr="005B747C" w:rsidRDefault="007D3473" w:rsidP="006A314A">
      <w:pPr>
        <w:pStyle w:val="MPCKO1"/>
        <w:spacing w:before="480"/>
        <w:ind w:left="425" w:hanging="425"/>
        <w:jc w:val="both"/>
      </w:pPr>
      <w:bookmarkStart w:id="32" w:name="_Toc502307856"/>
      <w:r w:rsidRPr="005B747C">
        <w:t>5 Zoznam príloh</w:t>
      </w:r>
      <w:bookmarkEnd w:id="32"/>
    </w:p>
    <w:p w:rsidR="006F0BEE" w:rsidRPr="005B747C" w:rsidRDefault="006F0BEE" w:rsidP="008B78AF">
      <w:pPr>
        <w:pStyle w:val="Odsekzoznamu"/>
        <w:numPr>
          <w:ilvl w:val="0"/>
          <w:numId w:val="36"/>
        </w:numPr>
        <w:spacing w:before="120" w:after="120"/>
        <w:contextualSpacing w:val="0"/>
        <w:jc w:val="both"/>
      </w:pPr>
      <w:r w:rsidRPr="005B747C">
        <w:t xml:space="preserve">Príloha č.1 </w:t>
      </w:r>
      <w:r w:rsidR="008B0A1D" w:rsidRPr="005B747C">
        <w:t xml:space="preserve">– </w:t>
      </w:r>
      <w:r w:rsidR="0003084B" w:rsidRPr="005B747C">
        <w:t>Postup</w:t>
      </w:r>
      <w:r w:rsidR="008B0A1D" w:rsidRPr="005B747C">
        <w:t xml:space="preserve"> </w:t>
      </w:r>
      <w:r w:rsidR="0003084B" w:rsidRPr="005B747C">
        <w:t>pre predloženie žiadosti o aktiváciu konta na verejnej časti ITMS2014+</w:t>
      </w:r>
      <w:r w:rsidR="008B0A1D" w:rsidRPr="005B747C">
        <w:rPr>
          <w:rStyle w:val="Odkaznapoznmkupodiarou"/>
        </w:rPr>
        <w:footnoteReference w:id="1"/>
      </w:r>
    </w:p>
    <w:p w:rsidR="0067228C" w:rsidRPr="00307B63" w:rsidRDefault="006F0BEE" w:rsidP="008B78AF">
      <w:pPr>
        <w:pStyle w:val="Odsekzoznamu"/>
        <w:numPr>
          <w:ilvl w:val="0"/>
          <w:numId w:val="36"/>
        </w:numPr>
        <w:spacing w:before="120" w:after="120"/>
        <w:contextualSpacing w:val="0"/>
        <w:jc w:val="both"/>
      </w:pPr>
      <w:r w:rsidRPr="005B747C">
        <w:t xml:space="preserve">Príloha č.2 </w:t>
      </w:r>
      <w:r w:rsidR="008B0A1D" w:rsidRPr="005B747C">
        <w:t xml:space="preserve">– </w:t>
      </w:r>
      <w:r w:rsidRPr="005B747C">
        <w:t>Vzor</w:t>
      </w:r>
      <w:r w:rsidR="008B0A1D" w:rsidRPr="005B747C">
        <w:t xml:space="preserve"> </w:t>
      </w:r>
      <w:r w:rsidRPr="005B747C">
        <w:t xml:space="preserve"> </w:t>
      </w:r>
      <w:r w:rsidRPr="00307B63">
        <w:t>formulár</w:t>
      </w:r>
      <w:r w:rsidR="00422EAC" w:rsidRPr="00307B63">
        <w:t>a</w:t>
      </w:r>
      <w:r w:rsidRPr="00307B63">
        <w:t xml:space="preserve"> </w:t>
      </w:r>
      <w:proofErr w:type="spellStart"/>
      <w:r w:rsidRPr="00307B63">
        <w:t>ŽoAK</w:t>
      </w:r>
      <w:proofErr w:type="spellEnd"/>
      <w:r w:rsidRPr="00307B63">
        <w:t>.</w:t>
      </w:r>
    </w:p>
    <w:p w:rsidR="005A196C" w:rsidRPr="00307B63" w:rsidRDefault="005A196C" w:rsidP="005A196C">
      <w:pPr>
        <w:pStyle w:val="Odsekzoznamu"/>
        <w:numPr>
          <w:ilvl w:val="0"/>
          <w:numId w:val="36"/>
        </w:numPr>
        <w:spacing w:before="120" w:after="120"/>
        <w:jc w:val="both"/>
      </w:pPr>
      <w:r w:rsidRPr="00307B63">
        <w:t xml:space="preserve">Príloha č.3 Vzor formuláru „Žiadosť o aktiváciu konta Technický používateľ“ </w:t>
      </w:r>
    </w:p>
    <w:p w:rsidR="008157EE" w:rsidRPr="00307B63" w:rsidRDefault="008157EE" w:rsidP="008157EE">
      <w:pPr>
        <w:pStyle w:val="Odsekzoznamu"/>
        <w:spacing w:before="120" w:after="120"/>
        <w:ind w:left="360"/>
        <w:contextualSpacing w:val="0"/>
        <w:jc w:val="both"/>
      </w:pPr>
    </w:p>
    <w:sectPr w:rsidR="008157EE" w:rsidRPr="00307B63" w:rsidSect="00623659">
      <w:headerReference w:type="default" r:id="rId21"/>
      <w:footerReference w:type="default" r:id="rId22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930" w:rsidRDefault="00B47930">
      <w:r>
        <w:separator/>
      </w:r>
    </w:p>
  </w:endnote>
  <w:endnote w:type="continuationSeparator" w:id="0">
    <w:p w:rsidR="00B47930" w:rsidRDefault="00B47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0E2" w:rsidRPr="00CF60E2" w:rsidRDefault="0067228C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657FE79" wp14:editId="28CA6D1B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Rovná spojnica 4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" strokecolor="#c2d69b [1942]" strokeweight="3pt">
              <v:shadow on="t" color="black" opacity="22937f" origin=",.5" offset="0,.63889mm"/>
            </v:line>
          </w:pict>
        </mc:Fallback>
      </mc:AlternateContent>
    </w:r>
    <w:r w:rsidRPr="00CF60E2">
      <w:t xml:space="preserve"> </w:t>
    </w:r>
  </w:p>
  <w:p w:rsidR="00CF60E2" w:rsidRPr="00CF60E2" w:rsidRDefault="0067228C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61312" behindDoc="1" locked="0" layoutInCell="1" allowOverlap="1" wp14:anchorId="78C8761A" wp14:editId="3D67C6B8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 w:rsidR="0086683B">
          <w:rPr>
            <w:noProof/>
          </w:rPr>
          <w:t>3</w:t>
        </w:r>
        <w:r w:rsidRPr="00CF60E2">
          <w:fldChar w:fldCharType="end"/>
        </w:r>
      </w:sdtContent>
    </w:sdt>
  </w:p>
  <w:p w:rsidR="00623659" w:rsidRDefault="00B4793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930" w:rsidRDefault="00B47930">
      <w:r>
        <w:separator/>
      </w:r>
    </w:p>
  </w:footnote>
  <w:footnote w:type="continuationSeparator" w:id="0">
    <w:p w:rsidR="00B47930" w:rsidRDefault="00B47930">
      <w:r>
        <w:continuationSeparator/>
      </w:r>
    </w:p>
  </w:footnote>
  <w:footnote w:id="1">
    <w:p w:rsidR="008B0A1D" w:rsidRDefault="008B0A1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CD6F93">
        <w:t xml:space="preserve">Obrazovky a ich popis sa vzťahujú k </w:t>
      </w:r>
      <w:r>
        <w:t>verzi</w:t>
      </w:r>
      <w:r w:rsidR="00CD6F93">
        <w:t>i</w:t>
      </w:r>
      <w:r>
        <w:t xml:space="preserve"> č. </w:t>
      </w:r>
      <w:r w:rsidRPr="008B78AF">
        <w:t>10.3</w:t>
      </w:r>
      <w:r>
        <w:t xml:space="preserve"> aplikácie ITMS2014+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0E2" w:rsidRPr="00CF60E2" w:rsidRDefault="0067228C" w:rsidP="00CF60E2">
    <w:pPr>
      <w:tabs>
        <w:tab w:val="center" w:pos="4536"/>
        <w:tab w:val="right" w:pos="9072"/>
      </w:tabs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5AF254B" wp14:editId="4B366A44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Rovná spojnica 3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" strokecolor="#c2d69b [1942]" strokeweight="3pt">
              <v:shadow on="t" color="black" opacity="22937f" origin=",.5" offset="0,.63889mm"/>
            </v:line>
          </w:pict>
        </mc:Fallback>
      </mc:AlternateContent>
    </w:r>
  </w:p>
  <w:p w:rsidR="00CF60E2" w:rsidRPr="00CF60E2" w:rsidRDefault="00883E1E" w:rsidP="00CF60E2">
    <w:pPr>
      <w:tabs>
        <w:tab w:val="center" w:pos="4536"/>
        <w:tab w:val="right" w:pos="9072"/>
      </w:tabs>
      <w:jc w:val="right"/>
    </w:pPr>
    <w:ins w:id="33" w:author="Autor">
      <w:r>
        <w:rPr>
          <w:szCs w:val="20"/>
        </w:rPr>
        <w:t>28</w:t>
      </w:r>
    </w:ins>
    <w:del w:id="34" w:author="Autor">
      <w:r w:rsidR="004365AD" w:rsidDel="00883E1E">
        <w:rPr>
          <w:szCs w:val="20"/>
        </w:rPr>
        <w:delText>1</w:delText>
      </w:r>
    </w:del>
    <w:r w:rsidR="004365AD">
      <w:rPr>
        <w:szCs w:val="20"/>
      </w:rPr>
      <w:t>.</w:t>
    </w:r>
    <w:r w:rsidR="001D2BDF">
      <w:rPr>
        <w:szCs w:val="20"/>
      </w:rPr>
      <w:t xml:space="preserve"> </w:t>
    </w:r>
    <w:ins w:id="35" w:author="Autor">
      <w:r>
        <w:rPr>
          <w:szCs w:val="20"/>
        </w:rPr>
        <w:t>5</w:t>
      </w:r>
    </w:ins>
    <w:del w:id="36" w:author="Autor">
      <w:r w:rsidR="004365AD" w:rsidDel="00883E1E">
        <w:rPr>
          <w:szCs w:val="20"/>
        </w:rPr>
        <w:delText>1</w:delText>
      </w:r>
    </w:del>
    <w:r w:rsidR="004365AD">
      <w:rPr>
        <w:szCs w:val="20"/>
      </w:rPr>
      <w:t>.</w:t>
    </w:r>
    <w:r w:rsidR="001D2BDF">
      <w:rPr>
        <w:szCs w:val="20"/>
      </w:rPr>
      <w:t xml:space="preserve"> </w:t>
    </w:r>
    <w:r w:rsidR="004365AD">
      <w:rPr>
        <w:szCs w:val="20"/>
      </w:rPr>
      <w:t>201</w:t>
    </w:r>
    <w:r w:rsidR="001D2BDF">
      <w:rPr>
        <w:szCs w:val="20"/>
      </w:rPr>
      <w:t>8</w:t>
    </w:r>
  </w:p>
  <w:p w:rsidR="00CF60E2" w:rsidRDefault="00B47930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34BFD"/>
    <w:multiLevelType w:val="hybridMultilevel"/>
    <w:tmpl w:val="868C4668"/>
    <w:lvl w:ilvl="0" w:tplc="5F78E1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EA4CD3"/>
    <w:multiLevelType w:val="multilevel"/>
    <w:tmpl w:val="F08847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2CF7D82"/>
    <w:multiLevelType w:val="multilevel"/>
    <w:tmpl w:val="68144EAC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4735C9C"/>
    <w:multiLevelType w:val="hybridMultilevel"/>
    <w:tmpl w:val="E3FE4C7A"/>
    <w:lvl w:ilvl="0" w:tplc="47702564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E732D8"/>
    <w:multiLevelType w:val="hybridMultilevel"/>
    <w:tmpl w:val="2F46E6B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50D4C3B"/>
    <w:multiLevelType w:val="hybridMultilevel"/>
    <w:tmpl w:val="523E757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C16C59"/>
    <w:multiLevelType w:val="hybridMultilevel"/>
    <w:tmpl w:val="41BAF9A0"/>
    <w:lvl w:ilvl="0" w:tplc="517A3936">
      <w:start w:val="7"/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32269C"/>
    <w:multiLevelType w:val="hybridMultilevel"/>
    <w:tmpl w:val="EDB4CDE8"/>
    <w:lvl w:ilvl="0" w:tplc="6408253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A9537C"/>
    <w:multiLevelType w:val="hybridMultilevel"/>
    <w:tmpl w:val="6F048A9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1FD2B18"/>
    <w:multiLevelType w:val="multilevel"/>
    <w:tmpl w:val="ECD2C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5C24AD3"/>
    <w:multiLevelType w:val="hybridMultilevel"/>
    <w:tmpl w:val="52061CF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7755B22"/>
    <w:multiLevelType w:val="hybridMultilevel"/>
    <w:tmpl w:val="DDF6AE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5804FD"/>
    <w:multiLevelType w:val="hybridMultilevel"/>
    <w:tmpl w:val="4D422A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79520D"/>
    <w:multiLevelType w:val="hybridMultilevel"/>
    <w:tmpl w:val="4260F18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D815D02"/>
    <w:multiLevelType w:val="hybridMultilevel"/>
    <w:tmpl w:val="42D2C942"/>
    <w:lvl w:ilvl="0" w:tplc="5EA452D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CB731D"/>
    <w:multiLevelType w:val="hybridMultilevel"/>
    <w:tmpl w:val="EA5C516A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FC7183B"/>
    <w:multiLevelType w:val="hybridMultilevel"/>
    <w:tmpl w:val="16BEE582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0D217AA"/>
    <w:multiLevelType w:val="hybridMultilevel"/>
    <w:tmpl w:val="0472D6F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27750F"/>
    <w:multiLevelType w:val="hybridMultilevel"/>
    <w:tmpl w:val="283E277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4925CB"/>
    <w:multiLevelType w:val="hybridMultilevel"/>
    <w:tmpl w:val="60F654B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35C1FCD"/>
    <w:multiLevelType w:val="hybridMultilevel"/>
    <w:tmpl w:val="E66A2DC0"/>
    <w:lvl w:ilvl="0" w:tplc="EBC81E62">
      <w:start w:val="6"/>
      <w:numFmt w:val="decimal"/>
      <w:lvlText w:val="%1"/>
      <w:lvlJc w:val="left"/>
      <w:pPr>
        <w:ind w:left="720" w:hanging="360"/>
      </w:pPr>
      <w:rPr>
        <w:rFonts w:eastAsia="Times New Roman" w:cs="Times New Roman" w:hint="default"/>
        <w:b w:val="0"/>
        <w:color w:val="auto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2E5943"/>
    <w:multiLevelType w:val="multilevel"/>
    <w:tmpl w:val="731EDB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763063C"/>
    <w:multiLevelType w:val="hybridMultilevel"/>
    <w:tmpl w:val="BE1CA93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79B761A"/>
    <w:multiLevelType w:val="hybridMultilevel"/>
    <w:tmpl w:val="2724157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076F77"/>
    <w:multiLevelType w:val="multilevel"/>
    <w:tmpl w:val="22A21A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3A435860"/>
    <w:multiLevelType w:val="hybridMultilevel"/>
    <w:tmpl w:val="563C91C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BD51B5A"/>
    <w:multiLevelType w:val="hybridMultilevel"/>
    <w:tmpl w:val="7F427DF0"/>
    <w:lvl w:ilvl="0" w:tplc="041B0017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B62324"/>
    <w:multiLevelType w:val="hybridMultilevel"/>
    <w:tmpl w:val="715EA81A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53E19C4"/>
    <w:multiLevelType w:val="hybridMultilevel"/>
    <w:tmpl w:val="4EFA2082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54A5F24"/>
    <w:multiLevelType w:val="hybridMultilevel"/>
    <w:tmpl w:val="1ACECCB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9341E5E"/>
    <w:multiLevelType w:val="hybridMultilevel"/>
    <w:tmpl w:val="60F654B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4B135CCF"/>
    <w:multiLevelType w:val="multilevel"/>
    <w:tmpl w:val="601C6A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4C104725"/>
    <w:multiLevelType w:val="hybridMultilevel"/>
    <w:tmpl w:val="957ACEEE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4D655E6A"/>
    <w:multiLevelType w:val="hybridMultilevel"/>
    <w:tmpl w:val="752A33D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0756625"/>
    <w:multiLevelType w:val="hybridMultilevel"/>
    <w:tmpl w:val="A3961F5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54174B31"/>
    <w:multiLevelType w:val="hybridMultilevel"/>
    <w:tmpl w:val="47D2916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56331ECC"/>
    <w:multiLevelType w:val="hybridMultilevel"/>
    <w:tmpl w:val="EDB4CDE8"/>
    <w:lvl w:ilvl="0" w:tplc="6408253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7784D8E"/>
    <w:multiLevelType w:val="hybridMultilevel"/>
    <w:tmpl w:val="F91098C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0C9466C"/>
    <w:multiLevelType w:val="hybridMultilevel"/>
    <w:tmpl w:val="D2245F5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0D3463B"/>
    <w:multiLevelType w:val="hybridMultilevel"/>
    <w:tmpl w:val="098ED4AA"/>
    <w:lvl w:ilvl="0" w:tplc="2422964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158362F"/>
    <w:multiLevelType w:val="hybridMultilevel"/>
    <w:tmpl w:val="692C137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64124CBA"/>
    <w:multiLevelType w:val="multilevel"/>
    <w:tmpl w:val="13DAD0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>
    <w:nsid w:val="6E4B0DCD"/>
    <w:multiLevelType w:val="hybridMultilevel"/>
    <w:tmpl w:val="0388D2CE"/>
    <w:lvl w:ilvl="0" w:tplc="C568D6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FBE2191"/>
    <w:multiLevelType w:val="hybridMultilevel"/>
    <w:tmpl w:val="77C659AA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4292CDA"/>
    <w:multiLevelType w:val="hybridMultilevel"/>
    <w:tmpl w:val="E784520C"/>
    <w:lvl w:ilvl="0" w:tplc="F5BEFF6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74A2A93"/>
    <w:multiLevelType w:val="hybridMultilevel"/>
    <w:tmpl w:val="FB8CECD2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8064B50"/>
    <w:multiLevelType w:val="hybridMultilevel"/>
    <w:tmpl w:val="7D60512A"/>
    <w:lvl w:ilvl="0" w:tplc="A4C82AE8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BB34998"/>
    <w:multiLevelType w:val="hybridMultilevel"/>
    <w:tmpl w:val="F9BE8498"/>
    <w:lvl w:ilvl="0" w:tplc="B0428252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>
    <w:nsid w:val="7C7B589B"/>
    <w:multiLevelType w:val="hybridMultilevel"/>
    <w:tmpl w:val="252EA9FA"/>
    <w:lvl w:ilvl="0" w:tplc="5382040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7DAB5895"/>
    <w:multiLevelType w:val="hybridMultilevel"/>
    <w:tmpl w:val="8DBCEEC2"/>
    <w:lvl w:ilvl="0" w:tplc="3C50243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1"/>
  </w:num>
  <w:num w:numId="5">
    <w:abstractNumId w:val="4"/>
  </w:num>
  <w:num w:numId="6">
    <w:abstractNumId w:val="15"/>
  </w:num>
  <w:num w:numId="7">
    <w:abstractNumId w:val="12"/>
  </w:num>
  <w:num w:numId="8">
    <w:abstractNumId w:val="41"/>
  </w:num>
  <w:num w:numId="9">
    <w:abstractNumId w:val="16"/>
  </w:num>
  <w:num w:numId="10">
    <w:abstractNumId w:val="45"/>
  </w:num>
  <w:num w:numId="11">
    <w:abstractNumId w:val="39"/>
  </w:num>
  <w:num w:numId="12">
    <w:abstractNumId w:val="40"/>
  </w:num>
  <w:num w:numId="13">
    <w:abstractNumId w:val="31"/>
  </w:num>
  <w:num w:numId="14">
    <w:abstractNumId w:val="9"/>
  </w:num>
  <w:num w:numId="15">
    <w:abstractNumId w:val="43"/>
  </w:num>
  <w:num w:numId="16">
    <w:abstractNumId w:val="21"/>
  </w:num>
  <w:num w:numId="17">
    <w:abstractNumId w:val="27"/>
  </w:num>
  <w:num w:numId="18">
    <w:abstractNumId w:val="34"/>
  </w:num>
  <w:num w:numId="19">
    <w:abstractNumId w:val="24"/>
  </w:num>
  <w:num w:numId="20">
    <w:abstractNumId w:val="2"/>
  </w:num>
  <w:num w:numId="21">
    <w:abstractNumId w:val="32"/>
  </w:num>
  <w:num w:numId="22">
    <w:abstractNumId w:val="26"/>
  </w:num>
  <w:num w:numId="23">
    <w:abstractNumId w:val="23"/>
  </w:num>
  <w:num w:numId="24">
    <w:abstractNumId w:val="47"/>
  </w:num>
  <w:num w:numId="25">
    <w:abstractNumId w:val="37"/>
  </w:num>
  <w:num w:numId="26">
    <w:abstractNumId w:val="46"/>
  </w:num>
  <w:num w:numId="27">
    <w:abstractNumId w:val="18"/>
  </w:num>
  <w:num w:numId="28">
    <w:abstractNumId w:val="38"/>
  </w:num>
  <w:num w:numId="29">
    <w:abstractNumId w:val="14"/>
  </w:num>
  <w:num w:numId="30">
    <w:abstractNumId w:val="22"/>
  </w:num>
  <w:num w:numId="31">
    <w:abstractNumId w:val="5"/>
  </w:num>
  <w:num w:numId="32">
    <w:abstractNumId w:val="25"/>
  </w:num>
  <w:num w:numId="33">
    <w:abstractNumId w:val="6"/>
  </w:num>
  <w:num w:numId="34">
    <w:abstractNumId w:val="10"/>
  </w:num>
  <w:num w:numId="35">
    <w:abstractNumId w:val="3"/>
  </w:num>
  <w:num w:numId="36">
    <w:abstractNumId w:val="13"/>
  </w:num>
  <w:num w:numId="37">
    <w:abstractNumId w:val="49"/>
  </w:num>
  <w:num w:numId="38">
    <w:abstractNumId w:val="20"/>
  </w:num>
  <w:num w:numId="39">
    <w:abstractNumId w:val="48"/>
  </w:num>
  <w:num w:numId="40">
    <w:abstractNumId w:val="7"/>
  </w:num>
  <w:num w:numId="41">
    <w:abstractNumId w:val="30"/>
  </w:num>
  <w:num w:numId="42">
    <w:abstractNumId w:val="33"/>
  </w:num>
  <w:num w:numId="43">
    <w:abstractNumId w:val="17"/>
  </w:num>
  <w:num w:numId="44">
    <w:abstractNumId w:val="44"/>
  </w:num>
  <w:num w:numId="45">
    <w:abstractNumId w:val="11"/>
  </w:num>
  <w:num w:numId="46">
    <w:abstractNumId w:val="0"/>
  </w:num>
  <w:num w:numId="47">
    <w:abstractNumId w:val="36"/>
  </w:num>
  <w:num w:numId="48">
    <w:abstractNumId w:val="42"/>
  </w:num>
  <w:num w:numId="49">
    <w:abstractNumId w:val="19"/>
  </w:num>
  <w:num w:numId="5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655"/>
    <w:rsid w:val="000139B7"/>
    <w:rsid w:val="0003084B"/>
    <w:rsid w:val="00031DEB"/>
    <w:rsid w:val="00033B8F"/>
    <w:rsid w:val="000455F1"/>
    <w:rsid w:val="00051021"/>
    <w:rsid w:val="000720AB"/>
    <w:rsid w:val="00087DA8"/>
    <w:rsid w:val="00092DEC"/>
    <w:rsid w:val="000A369D"/>
    <w:rsid w:val="000A714B"/>
    <w:rsid w:val="000A78DF"/>
    <w:rsid w:val="000B1549"/>
    <w:rsid w:val="000C2C72"/>
    <w:rsid w:val="000E6842"/>
    <w:rsid w:val="000F2F49"/>
    <w:rsid w:val="000F6EDB"/>
    <w:rsid w:val="001031EF"/>
    <w:rsid w:val="00130020"/>
    <w:rsid w:val="00133D02"/>
    <w:rsid w:val="00144AE7"/>
    <w:rsid w:val="00154089"/>
    <w:rsid w:val="001554BB"/>
    <w:rsid w:val="0016290C"/>
    <w:rsid w:val="0017418E"/>
    <w:rsid w:val="00186944"/>
    <w:rsid w:val="00196322"/>
    <w:rsid w:val="001A1D9F"/>
    <w:rsid w:val="001A336D"/>
    <w:rsid w:val="001A640A"/>
    <w:rsid w:val="001B1E10"/>
    <w:rsid w:val="001D2BDF"/>
    <w:rsid w:val="001E010A"/>
    <w:rsid w:val="001E75CB"/>
    <w:rsid w:val="001F1DB0"/>
    <w:rsid w:val="001F2CF3"/>
    <w:rsid w:val="001F79C1"/>
    <w:rsid w:val="002002EB"/>
    <w:rsid w:val="00222075"/>
    <w:rsid w:val="002243B4"/>
    <w:rsid w:val="00227C06"/>
    <w:rsid w:val="002405AE"/>
    <w:rsid w:val="002466C6"/>
    <w:rsid w:val="002650DE"/>
    <w:rsid w:val="00271B73"/>
    <w:rsid w:val="00273C0F"/>
    <w:rsid w:val="00281787"/>
    <w:rsid w:val="002868DF"/>
    <w:rsid w:val="002B15BC"/>
    <w:rsid w:val="002C008B"/>
    <w:rsid w:val="002D1B6F"/>
    <w:rsid w:val="002E5122"/>
    <w:rsid w:val="002E544A"/>
    <w:rsid w:val="002F0AFA"/>
    <w:rsid w:val="002F2B86"/>
    <w:rsid w:val="00306F12"/>
    <w:rsid w:val="00307B63"/>
    <w:rsid w:val="00313DA4"/>
    <w:rsid w:val="00314B9E"/>
    <w:rsid w:val="00320AEF"/>
    <w:rsid w:val="003240FA"/>
    <w:rsid w:val="00326BA8"/>
    <w:rsid w:val="003664FC"/>
    <w:rsid w:val="0037510E"/>
    <w:rsid w:val="003758F9"/>
    <w:rsid w:val="00380B6E"/>
    <w:rsid w:val="00381683"/>
    <w:rsid w:val="003854FA"/>
    <w:rsid w:val="00392D8A"/>
    <w:rsid w:val="003B0433"/>
    <w:rsid w:val="003D1146"/>
    <w:rsid w:val="003D1AE7"/>
    <w:rsid w:val="003E0DAB"/>
    <w:rsid w:val="003F6285"/>
    <w:rsid w:val="00406735"/>
    <w:rsid w:val="00413B56"/>
    <w:rsid w:val="00422EAC"/>
    <w:rsid w:val="00433F6F"/>
    <w:rsid w:val="004365AD"/>
    <w:rsid w:val="004379F3"/>
    <w:rsid w:val="004415AE"/>
    <w:rsid w:val="0044434E"/>
    <w:rsid w:val="00466C5B"/>
    <w:rsid w:val="00486C1B"/>
    <w:rsid w:val="00487F43"/>
    <w:rsid w:val="00492634"/>
    <w:rsid w:val="00496463"/>
    <w:rsid w:val="004A363F"/>
    <w:rsid w:val="004A3F96"/>
    <w:rsid w:val="004D6C00"/>
    <w:rsid w:val="005021E7"/>
    <w:rsid w:val="00504C45"/>
    <w:rsid w:val="00515013"/>
    <w:rsid w:val="00515CF4"/>
    <w:rsid w:val="0051706B"/>
    <w:rsid w:val="00544B14"/>
    <w:rsid w:val="00555649"/>
    <w:rsid w:val="00561992"/>
    <w:rsid w:val="00584FA0"/>
    <w:rsid w:val="00587C14"/>
    <w:rsid w:val="005A196C"/>
    <w:rsid w:val="005A4F6D"/>
    <w:rsid w:val="005B747C"/>
    <w:rsid w:val="005B7787"/>
    <w:rsid w:val="005D14E2"/>
    <w:rsid w:val="005D619E"/>
    <w:rsid w:val="005F2425"/>
    <w:rsid w:val="00602C1B"/>
    <w:rsid w:val="00607689"/>
    <w:rsid w:val="00612420"/>
    <w:rsid w:val="00645483"/>
    <w:rsid w:val="00662268"/>
    <w:rsid w:val="00663752"/>
    <w:rsid w:val="00665F4F"/>
    <w:rsid w:val="0067228C"/>
    <w:rsid w:val="006749A6"/>
    <w:rsid w:val="0068219E"/>
    <w:rsid w:val="006A314A"/>
    <w:rsid w:val="006A5ED8"/>
    <w:rsid w:val="006C0A3D"/>
    <w:rsid w:val="006D1C37"/>
    <w:rsid w:val="006E0483"/>
    <w:rsid w:val="006F0BEE"/>
    <w:rsid w:val="006F6E9E"/>
    <w:rsid w:val="00722A75"/>
    <w:rsid w:val="00742515"/>
    <w:rsid w:val="007519AF"/>
    <w:rsid w:val="00762E68"/>
    <w:rsid w:val="00770BCA"/>
    <w:rsid w:val="00783931"/>
    <w:rsid w:val="00783F74"/>
    <w:rsid w:val="00795909"/>
    <w:rsid w:val="007B10C2"/>
    <w:rsid w:val="007C5CDB"/>
    <w:rsid w:val="007D3473"/>
    <w:rsid w:val="007D3655"/>
    <w:rsid w:val="007E6C61"/>
    <w:rsid w:val="008157EE"/>
    <w:rsid w:val="0082668C"/>
    <w:rsid w:val="00843BD7"/>
    <w:rsid w:val="00843FCF"/>
    <w:rsid w:val="008551AC"/>
    <w:rsid w:val="0086683B"/>
    <w:rsid w:val="00866855"/>
    <w:rsid w:val="00880E51"/>
    <w:rsid w:val="00881E05"/>
    <w:rsid w:val="00883E1E"/>
    <w:rsid w:val="008969CC"/>
    <w:rsid w:val="008B0A1D"/>
    <w:rsid w:val="008B3368"/>
    <w:rsid w:val="008B78AF"/>
    <w:rsid w:val="008B7ABE"/>
    <w:rsid w:val="008C28D4"/>
    <w:rsid w:val="008D2EBD"/>
    <w:rsid w:val="008F47AA"/>
    <w:rsid w:val="009032FE"/>
    <w:rsid w:val="00911D91"/>
    <w:rsid w:val="009148B3"/>
    <w:rsid w:val="0091690C"/>
    <w:rsid w:val="00925D68"/>
    <w:rsid w:val="009262A7"/>
    <w:rsid w:val="009273C9"/>
    <w:rsid w:val="009554E2"/>
    <w:rsid w:val="00957FBB"/>
    <w:rsid w:val="009615CB"/>
    <w:rsid w:val="00962421"/>
    <w:rsid w:val="00973A2E"/>
    <w:rsid w:val="00981B46"/>
    <w:rsid w:val="00984FC5"/>
    <w:rsid w:val="00987DC0"/>
    <w:rsid w:val="009A5D9F"/>
    <w:rsid w:val="009C17F0"/>
    <w:rsid w:val="009D01B0"/>
    <w:rsid w:val="009D303E"/>
    <w:rsid w:val="00A05964"/>
    <w:rsid w:val="00A338AA"/>
    <w:rsid w:val="00A36FE3"/>
    <w:rsid w:val="00A41BC4"/>
    <w:rsid w:val="00A675BA"/>
    <w:rsid w:val="00A719AE"/>
    <w:rsid w:val="00A95C04"/>
    <w:rsid w:val="00AA5552"/>
    <w:rsid w:val="00AB0990"/>
    <w:rsid w:val="00AB3BAF"/>
    <w:rsid w:val="00AB3E27"/>
    <w:rsid w:val="00AB7FE7"/>
    <w:rsid w:val="00AF53B8"/>
    <w:rsid w:val="00AF76FB"/>
    <w:rsid w:val="00B11B66"/>
    <w:rsid w:val="00B30305"/>
    <w:rsid w:val="00B43DA5"/>
    <w:rsid w:val="00B44AFA"/>
    <w:rsid w:val="00B47930"/>
    <w:rsid w:val="00B56535"/>
    <w:rsid w:val="00B62B45"/>
    <w:rsid w:val="00B7100C"/>
    <w:rsid w:val="00B726CB"/>
    <w:rsid w:val="00B87FAC"/>
    <w:rsid w:val="00B93314"/>
    <w:rsid w:val="00BD624D"/>
    <w:rsid w:val="00BD78E7"/>
    <w:rsid w:val="00BE4C36"/>
    <w:rsid w:val="00BF799E"/>
    <w:rsid w:val="00C23ED7"/>
    <w:rsid w:val="00C4516A"/>
    <w:rsid w:val="00C77A63"/>
    <w:rsid w:val="00C967E3"/>
    <w:rsid w:val="00CB5ABE"/>
    <w:rsid w:val="00CB7EAD"/>
    <w:rsid w:val="00CC2D0E"/>
    <w:rsid w:val="00CC5BEA"/>
    <w:rsid w:val="00CD4328"/>
    <w:rsid w:val="00CD6F93"/>
    <w:rsid w:val="00CE784D"/>
    <w:rsid w:val="00D177F7"/>
    <w:rsid w:val="00D34B84"/>
    <w:rsid w:val="00D36C7E"/>
    <w:rsid w:val="00D568D8"/>
    <w:rsid w:val="00D77A45"/>
    <w:rsid w:val="00DA3073"/>
    <w:rsid w:val="00DA5DFC"/>
    <w:rsid w:val="00DB372D"/>
    <w:rsid w:val="00DC42C3"/>
    <w:rsid w:val="00DD1D6F"/>
    <w:rsid w:val="00E0249E"/>
    <w:rsid w:val="00E21C8C"/>
    <w:rsid w:val="00E23671"/>
    <w:rsid w:val="00E4559E"/>
    <w:rsid w:val="00E56E48"/>
    <w:rsid w:val="00E6251D"/>
    <w:rsid w:val="00E6722A"/>
    <w:rsid w:val="00E675D8"/>
    <w:rsid w:val="00E805B0"/>
    <w:rsid w:val="00E83F96"/>
    <w:rsid w:val="00E95F5F"/>
    <w:rsid w:val="00EB1762"/>
    <w:rsid w:val="00ED7E14"/>
    <w:rsid w:val="00F00B53"/>
    <w:rsid w:val="00F04B96"/>
    <w:rsid w:val="00F318DC"/>
    <w:rsid w:val="00F3624D"/>
    <w:rsid w:val="00F366BD"/>
    <w:rsid w:val="00F40F66"/>
    <w:rsid w:val="00F437CC"/>
    <w:rsid w:val="00F51015"/>
    <w:rsid w:val="00F52862"/>
    <w:rsid w:val="00F62C33"/>
    <w:rsid w:val="00F67A0C"/>
    <w:rsid w:val="00F75938"/>
    <w:rsid w:val="00F87B8D"/>
    <w:rsid w:val="00FA2C93"/>
    <w:rsid w:val="00FA5D3F"/>
    <w:rsid w:val="00FF02B4"/>
    <w:rsid w:val="00FF1024"/>
    <w:rsid w:val="00FF17E1"/>
    <w:rsid w:val="00FF4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722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6722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6722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7228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7228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67228C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67228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7228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7228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67228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7228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7228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7228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7228C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672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7228C"/>
    <w:rPr>
      <w:color w:val="808080"/>
    </w:rPr>
  </w:style>
  <w:style w:type="paragraph" w:customStyle="1" w:styleId="MPCKO1">
    <w:name w:val="MP CKO 1"/>
    <w:basedOn w:val="Nadpis2"/>
    <w:next w:val="Normlny"/>
    <w:qFormat/>
    <w:rsid w:val="0067228C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paragraph" w:customStyle="1" w:styleId="MPCKO2">
    <w:name w:val="MP CKO 2"/>
    <w:basedOn w:val="Nadpis3"/>
    <w:qFormat/>
    <w:rsid w:val="0067228C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paragraph" w:customStyle="1" w:styleId="MPCKO3">
    <w:name w:val="MP CKO 3"/>
    <w:basedOn w:val="Nadpis4"/>
    <w:next w:val="Normlny"/>
    <w:qFormat/>
    <w:rsid w:val="0067228C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1Char">
    <w:name w:val="Nadpis 1 Char"/>
    <w:basedOn w:val="Predvolenpsmoodseku"/>
    <w:link w:val="Nadpis1"/>
    <w:uiPriority w:val="9"/>
    <w:rsid w:val="006722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67228C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67228C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67228C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7519AF"/>
    <w:pPr>
      <w:tabs>
        <w:tab w:val="right" w:leader="dot" w:pos="9062"/>
      </w:tabs>
      <w:spacing w:after="100"/>
      <w:ind w:left="851"/>
    </w:pPr>
  </w:style>
  <w:style w:type="character" w:customStyle="1" w:styleId="Nadpis2Char">
    <w:name w:val="Nadpis 2 Char"/>
    <w:basedOn w:val="Predvolenpsmoodseku"/>
    <w:link w:val="Nadpis2"/>
    <w:uiPriority w:val="9"/>
    <w:semiHidden/>
    <w:rsid w:val="006722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7228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7228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722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7228C"/>
    <w:rPr>
      <w:rFonts w:ascii="Tahoma" w:eastAsia="Times New Roman" w:hAnsi="Tahoma" w:cs="Tahoma"/>
      <w:sz w:val="16"/>
      <w:szCs w:val="16"/>
      <w:lang w:eastAsia="sk-SK"/>
    </w:rPr>
  </w:style>
  <w:style w:type="paragraph" w:styleId="Obyajntext">
    <w:name w:val="Plain Text"/>
    <w:basedOn w:val="Normlny"/>
    <w:link w:val="ObyajntextChar"/>
    <w:uiPriority w:val="99"/>
    <w:unhideWhenUsed/>
    <w:rsid w:val="000139B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0139B7"/>
    <w:rPr>
      <w:rFonts w:ascii="Calibri" w:hAnsi="Calibri"/>
      <w:szCs w:val="21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C5CD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C5CDB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6A31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B0A1D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B0A1D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8B0A1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722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6722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6722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7228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7228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67228C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67228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7228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7228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67228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7228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7228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7228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7228C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672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7228C"/>
    <w:rPr>
      <w:color w:val="808080"/>
    </w:rPr>
  </w:style>
  <w:style w:type="paragraph" w:customStyle="1" w:styleId="MPCKO1">
    <w:name w:val="MP CKO 1"/>
    <w:basedOn w:val="Nadpis2"/>
    <w:next w:val="Normlny"/>
    <w:qFormat/>
    <w:rsid w:val="0067228C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paragraph" w:customStyle="1" w:styleId="MPCKO2">
    <w:name w:val="MP CKO 2"/>
    <w:basedOn w:val="Nadpis3"/>
    <w:qFormat/>
    <w:rsid w:val="0067228C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paragraph" w:customStyle="1" w:styleId="MPCKO3">
    <w:name w:val="MP CKO 3"/>
    <w:basedOn w:val="Nadpis4"/>
    <w:next w:val="Normlny"/>
    <w:qFormat/>
    <w:rsid w:val="0067228C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1Char">
    <w:name w:val="Nadpis 1 Char"/>
    <w:basedOn w:val="Predvolenpsmoodseku"/>
    <w:link w:val="Nadpis1"/>
    <w:uiPriority w:val="9"/>
    <w:rsid w:val="006722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67228C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67228C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67228C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7519AF"/>
    <w:pPr>
      <w:tabs>
        <w:tab w:val="right" w:leader="dot" w:pos="9062"/>
      </w:tabs>
      <w:spacing w:after="100"/>
      <w:ind w:left="851"/>
    </w:pPr>
  </w:style>
  <w:style w:type="character" w:customStyle="1" w:styleId="Nadpis2Char">
    <w:name w:val="Nadpis 2 Char"/>
    <w:basedOn w:val="Predvolenpsmoodseku"/>
    <w:link w:val="Nadpis2"/>
    <w:uiPriority w:val="9"/>
    <w:semiHidden/>
    <w:rsid w:val="006722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7228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7228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722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7228C"/>
    <w:rPr>
      <w:rFonts w:ascii="Tahoma" w:eastAsia="Times New Roman" w:hAnsi="Tahoma" w:cs="Tahoma"/>
      <w:sz w:val="16"/>
      <w:szCs w:val="16"/>
      <w:lang w:eastAsia="sk-SK"/>
    </w:rPr>
  </w:style>
  <w:style w:type="paragraph" w:styleId="Obyajntext">
    <w:name w:val="Plain Text"/>
    <w:basedOn w:val="Normlny"/>
    <w:link w:val="ObyajntextChar"/>
    <w:uiPriority w:val="99"/>
    <w:unhideWhenUsed/>
    <w:rsid w:val="000139B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0139B7"/>
    <w:rPr>
      <w:rFonts w:ascii="Calibri" w:hAnsi="Calibri"/>
      <w:szCs w:val="21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C5CD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C5CDB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6A31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B0A1D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B0A1D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8B0A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50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itms2014.sk" TargetMode="External"/><Relationship Id="rId18" Type="http://schemas.openxmlformats.org/officeDocument/2006/relationships/hyperlink" Target="http://www.cpu.datacentrum.sk/podpora/podpora-pouzivatelov-is-6c.html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https://www.itms2014.sk" TargetMode="External"/><Relationship Id="rId17" Type="http://schemas.openxmlformats.org/officeDocument/2006/relationships/hyperlink" Target="mailto:cpu@datacentrum.sk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itms@datacentrum.sk" TargetMode="External"/><Relationship Id="rId20" Type="http://schemas.openxmlformats.org/officeDocument/2006/relationships/hyperlink" Target="https://www.itms2014.sk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artnerskadohoda.gov.sk" TargetMode="External"/><Relationship Id="rId24" Type="http://schemas.openxmlformats.org/officeDocument/2006/relationships/glossaryDocument" Target="glossary/document.xml"/><Relationship Id="rId5" Type="http://schemas.openxmlformats.org/officeDocument/2006/relationships/settings" Target="settings.xml"/><Relationship Id="rId15" Type="http://schemas.openxmlformats.org/officeDocument/2006/relationships/hyperlink" Target="http://www.slovensko.sk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hyperlink" Target="https://www.itms2014.sk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yperlink" Target="http://www.slovensko.sk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2E5BC2339B84C729329F6248315CF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89CB9F2-ADB6-4A08-B4A8-A4E89C3B7E49}"/>
      </w:docPartPr>
      <w:docPartBody>
        <w:p w:rsidR="00B87038" w:rsidRDefault="00D4776D" w:rsidP="00D4776D">
          <w:pPr>
            <w:pStyle w:val="12E5BC2339B84C729329F6248315CFCB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57A30D2E086742A89334E264B1CB1B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D3C72A-D879-4393-878F-528BEF146EEE}"/>
      </w:docPartPr>
      <w:docPartBody>
        <w:p w:rsidR="00B87038" w:rsidRDefault="00D4776D" w:rsidP="00D4776D">
          <w:pPr>
            <w:pStyle w:val="57A30D2E086742A89334E264B1CB1B42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EE66028A05AE45A9B2B3D86D153A15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DAE2D4-CFB3-4A58-9794-3579E5FD5348}"/>
      </w:docPartPr>
      <w:docPartBody>
        <w:p w:rsidR="00B87038" w:rsidRDefault="00D4776D" w:rsidP="00D4776D">
          <w:pPr>
            <w:pStyle w:val="EE66028A05AE45A9B2B3D86D153A15BD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2DADB45EB2AA45BF86BAFE2F8A51AA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1760B3A-5073-4B25-83FE-1D20DF97BA6E}"/>
      </w:docPartPr>
      <w:docPartBody>
        <w:p w:rsidR="00B87038" w:rsidRDefault="00D4776D" w:rsidP="00D4776D">
          <w:pPr>
            <w:pStyle w:val="2DADB45EB2AA45BF86BAFE2F8A51AAAE"/>
          </w:pPr>
          <w:r w:rsidRPr="00F64F3B">
            <w:rPr>
              <w:rStyle w:val="Textzstupnhosymbolu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76D"/>
    <w:rsid w:val="00010E07"/>
    <w:rsid w:val="000541B6"/>
    <w:rsid w:val="0009377A"/>
    <w:rsid w:val="000C54FB"/>
    <w:rsid w:val="00143E7D"/>
    <w:rsid w:val="001E2FE1"/>
    <w:rsid w:val="001F0A13"/>
    <w:rsid w:val="00244F2A"/>
    <w:rsid w:val="00251875"/>
    <w:rsid w:val="00284E11"/>
    <w:rsid w:val="002A12E6"/>
    <w:rsid w:val="002B468D"/>
    <w:rsid w:val="003D0082"/>
    <w:rsid w:val="003F0C49"/>
    <w:rsid w:val="00420EED"/>
    <w:rsid w:val="004348B6"/>
    <w:rsid w:val="004B049E"/>
    <w:rsid w:val="004D5976"/>
    <w:rsid w:val="004E1D7C"/>
    <w:rsid w:val="005B45A8"/>
    <w:rsid w:val="005C674B"/>
    <w:rsid w:val="005D49D8"/>
    <w:rsid w:val="006129DB"/>
    <w:rsid w:val="00625FA4"/>
    <w:rsid w:val="0064765B"/>
    <w:rsid w:val="007F1B1D"/>
    <w:rsid w:val="007F7EF8"/>
    <w:rsid w:val="0080275E"/>
    <w:rsid w:val="00845702"/>
    <w:rsid w:val="009A1054"/>
    <w:rsid w:val="009C6126"/>
    <w:rsid w:val="009D0AC6"/>
    <w:rsid w:val="009E1689"/>
    <w:rsid w:val="00A446EC"/>
    <w:rsid w:val="00A97D05"/>
    <w:rsid w:val="00AF34EC"/>
    <w:rsid w:val="00B06950"/>
    <w:rsid w:val="00B87038"/>
    <w:rsid w:val="00B95AFD"/>
    <w:rsid w:val="00BE73D6"/>
    <w:rsid w:val="00C8454D"/>
    <w:rsid w:val="00D4776D"/>
    <w:rsid w:val="00DB2193"/>
    <w:rsid w:val="00DE17AD"/>
    <w:rsid w:val="00DE4C67"/>
    <w:rsid w:val="00DF5E51"/>
    <w:rsid w:val="00E3236A"/>
    <w:rsid w:val="00E5306E"/>
    <w:rsid w:val="00E63E68"/>
    <w:rsid w:val="00E76386"/>
    <w:rsid w:val="00EE350C"/>
    <w:rsid w:val="00F33711"/>
    <w:rsid w:val="00FA0E89"/>
    <w:rsid w:val="00FB66B4"/>
    <w:rsid w:val="00FC2C2B"/>
    <w:rsid w:val="00FC64C5"/>
    <w:rsid w:val="00FF0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EE350C"/>
    <w:rPr>
      <w:color w:val="808080"/>
    </w:rPr>
  </w:style>
  <w:style w:type="paragraph" w:customStyle="1" w:styleId="9E3922B057574F99BDB70EA21F2B893C">
    <w:name w:val="9E3922B057574F99BDB70EA21F2B893C"/>
    <w:rsid w:val="00D4776D"/>
  </w:style>
  <w:style w:type="paragraph" w:customStyle="1" w:styleId="12E5BC2339B84C729329F6248315CFCB">
    <w:name w:val="12E5BC2339B84C729329F6248315CFCB"/>
    <w:rsid w:val="00D4776D"/>
  </w:style>
  <w:style w:type="paragraph" w:customStyle="1" w:styleId="8A14E85F959F42E2A51B6B8A8EE3D23C">
    <w:name w:val="8A14E85F959F42E2A51B6B8A8EE3D23C"/>
    <w:rsid w:val="00D4776D"/>
  </w:style>
  <w:style w:type="paragraph" w:customStyle="1" w:styleId="57A30D2E086742A89334E264B1CB1B42">
    <w:name w:val="57A30D2E086742A89334E264B1CB1B42"/>
    <w:rsid w:val="00D4776D"/>
  </w:style>
  <w:style w:type="paragraph" w:customStyle="1" w:styleId="EE66028A05AE45A9B2B3D86D153A15BD">
    <w:name w:val="EE66028A05AE45A9B2B3D86D153A15BD"/>
    <w:rsid w:val="00D4776D"/>
  </w:style>
  <w:style w:type="paragraph" w:customStyle="1" w:styleId="2DADB45EB2AA45BF86BAFE2F8A51AAAE">
    <w:name w:val="2DADB45EB2AA45BF86BAFE2F8A51AAAE"/>
    <w:rsid w:val="00D4776D"/>
  </w:style>
  <w:style w:type="paragraph" w:customStyle="1" w:styleId="92781CB81F124C8B8BC8EA95F1427559">
    <w:name w:val="92781CB81F124C8B8BC8EA95F1427559"/>
    <w:rsid w:val="00EE350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EE350C"/>
    <w:rPr>
      <w:color w:val="808080"/>
    </w:rPr>
  </w:style>
  <w:style w:type="paragraph" w:customStyle="1" w:styleId="9E3922B057574F99BDB70EA21F2B893C">
    <w:name w:val="9E3922B057574F99BDB70EA21F2B893C"/>
    <w:rsid w:val="00D4776D"/>
  </w:style>
  <w:style w:type="paragraph" w:customStyle="1" w:styleId="12E5BC2339B84C729329F6248315CFCB">
    <w:name w:val="12E5BC2339B84C729329F6248315CFCB"/>
    <w:rsid w:val="00D4776D"/>
  </w:style>
  <w:style w:type="paragraph" w:customStyle="1" w:styleId="8A14E85F959F42E2A51B6B8A8EE3D23C">
    <w:name w:val="8A14E85F959F42E2A51B6B8A8EE3D23C"/>
    <w:rsid w:val="00D4776D"/>
  </w:style>
  <w:style w:type="paragraph" w:customStyle="1" w:styleId="57A30D2E086742A89334E264B1CB1B42">
    <w:name w:val="57A30D2E086742A89334E264B1CB1B42"/>
    <w:rsid w:val="00D4776D"/>
  </w:style>
  <w:style w:type="paragraph" w:customStyle="1" w:styleId="EE66028A05AE45A9B2B3D86D153A15BD">
    <w:name w:val="EE66028A05AE45A9B2B3D86D153A15BD"/>
    <w:rsid w:val="00D4776D"/>
  </w:style>
  <w:style w:type="paragraph" w:customStyle="1" w:styleId="2DADB45EB2AA45BF86BAFE2F8A51AAAE">
    <w:name w:val="2DADB45EB2AA45BF86BAFE2F8A51AAAE"/>
    <w:rsid w:val="00D4776D"/>
  </w:style>
  <w:style w:type="paragraph" w:customStyle="1" w:styleId="92781CB81F124C8B8BC8EA95F1427559">
    <w:name w:val="92781CB81F124C8B8BC8EA95F1427559"/>
    <w:rsid w:val="00EE350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88782-5744-42C0-A7F1-8990FDB32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3691</Words>
  <Characters>21039</Characters>
  <Application>Microsoft Office Word</Application>
  <DocSecurity>0</DocSecurity>
  <Lines>175</Lines>
  <Paragraphs>49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2018-05-25T05:40:00Z</dcterms:created>
  <dcterms:modified xsi:type="dcterms:W3CDTF">2018-05-25T09:29:00Z</dcterms:modified>
</cp:coreProperties>
</file>